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BF241" w14:textId="77777777" w:rsidR="00595566" w:rsidRDefault="00595566" w:rsidP="00595566">
      <w:pPr>
        <w:pStyle w:val="Nadpis2"/>
        <w:spacing w:before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TECHNICKÁ ZPRÁVA</w:t>
      </w:r>
    </w:p>
    <w:p w14:paraId="4CB97696" w14:textId="77777777" w:rsidR="00595566" w:rsidRPr="00595566" w:rsidRDefault="00595566" w:rsidP="00595566"/>
    <w:p w14:paraId="02074392" w14:textId="77777777" w:rsidR="00595566" w:rsidRPr="00595566" w:rsidRDefault="00595566" w:rsidP="00595566">
      <w:pPr>
        <w:pStyle w:val="Nadpis2"/>
        <w:spacing w:before="0" w:after="0"/>
        <w:jc w:val="both"/>
        <w:rPr>
          <w:rFonts w:asciiTheme="minorHAnsi" w:hAnsiTheme="minorHAnsi" w:cstheme="minorHAnsi"/>
          <w:caps/>
        </w:rPr>
      </w:pPr>
      <w:r w:rsidRPr="00595566">
        <w:rPr>
          <w:rFonts w:asciiTheme="minorHAnsi" w:hAnsiTheme="minorHAnsi" w:cstheme="minorHAnsi"/>
        </w:rPr>
        <w:t xml:space="preserve">ARCHITEKTONICKÉ A STAVEBNĚ TECHNICKÉ ŘEŠENÍ </w:t>
      </w:r>
      <w:proofErr w:type="gramStart"/>
      <w:r w:rsidRPr="00595566">
        <w:rPr>
          <w:rFonts w:asciiTheme="minorHAnsi" w:hAnsiTheme="minorHAnsi" w:cstheme="minorHAnsi"/>
        </w:rPr>
        <w:t>SO01 - ZASTŘEŠENÍ</w:t>
      </w:r>
      <w:proofErr w:type="gramEnd"/>
      <w:r w:rsidRPr="00595566">
        <w:rPr>
          <w:rFonts w:asciiTheme="minorHAnsi" w:hAnsiTheme="minorHAnsi" w:cstheme="minorHAnsi"/>
        </w:rPr>
        <w:t xml:space="preserve"> ATRIA OBJEKTU BEZRUČOVO NÁMĚSTÍ 14, OPAVA</w:t>
      </w:r>
    </w:p>
    <w:p w14:paraId="6BB7DACE" w14:textId="77777777" w:rsidR="000E1313" w:rsidRPr="009E519A" w:rsidRDefault="000E1313" w:rsidP="000E1313">
      <w:pPr>
        <w:pStyle w:val="TMSVLnormZarVlevo"/>
        <w:rPr>
          <w:rFonts w:asciiTheme="minorHAnsi" w:hAnsiTheme="minorHAnsi"/>
          <w:b/>
          <w:sz w:val="28"/>
          <w:szCs w:val="28"/>
        </w:rPr>
      </w:pPr>
    </w:p>
    <w:p w14:paraId="0751F579" w14:textId="77777777" w:rsidR="000E1313" w:rsidRPr="009E519A" w:rsidRDefault="000E1313" w:rsidP="000E1313">
      <w:pPr>
        <w:pStyle w:val="TMSVLnormZarVlevo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 xml:space="preserve">(dle přílohy č. </w:t>
      </w:r>
      <w:r w:rsidR="00595566">
        <w:rPr>
          <w:rFonts w:asciiTheme="minorHAnsi" w:hAnsiTheme="minorHAnsi"/>
          <w:szCs w:val="22"/>
        </w:rPr>
        <w:t>8</w:t>
      </w:r>
      <w:r w:rsidRPr="009E519A">
        <w:rPr>
          <w:rFonts w:asciiTheme="minorHAnsi" w:hAnsiTheme="minorHAnsi"/>
          <w:szCs w:val="22"/>
        </w:rPr>
        <w:t xml:space="preserve"> k vyhlášce č. 499/2006)</w:t>
      </w:r>
    </w:p>
    <w:p w14:paraId="6E42C4E6" w14:textId="77777777" w:rsidR="00CD21C0" w:rsidRPr="009E519A" w:rsidRDefault="000E1313" w:rsidP="009E519A">
      <w:pPr>
        <w:pStyle w:val="TMSCourier13bTun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Účel objektu</w:t>
      </w:r>
    </w:p>
    <w:p w14:paraId="12889043" w14:textId="77777777" w:rsidR="006502C9" w:rsidRPr="009E519A" w:rsidRDefault="006502C9" w:rsidP="00E44EDC">
      <w:pPr>
        <w:rPr>
          <w:rFonts w:asciiTheme="minorHAnsi" w:hAnsiTheme="minorHAnsi"/>
          <w:szCs w:val="22"/>
        </w:rPr>
      </w:pPr>
    </w:p>
    <w:p w14:paraId="1C13129D" w14:textId="77777777" w:rsidR="00595566" w:rsidRPr="00981328" w:rsidRDefault="006D55E9" w:rsidP="00B75173">
      <w:pPr>
        <w:pStyle w:val="Zkladntext"/>
        <w:spacing w:after="0"/>
        <w:ind w:left="1134"/>
        <w:rPr>
          <w:rFonts w:ascii="Calibri" w:hAnsi="Calibri" w:cs="Calibri"/>
          <w:szCs w:val="22"/>
        </w:rPr>
      </w:pPr>
      <w:r w:rsidRPr="00981328">
        <w:rPr>
          <w:rFonts w:ascii="Calibri" w:hAnsi="Calibri" w:cs="Calibri"/>
          <w:szCs w:val="22"/>
        </w:rPr>
        <w:t>Objekty jsou</w:t>
      </w:r>
      <w:r w:rsidR="00595566" w:rsidRPr="00981328">
        <w:rPr>
          <w:rFonts w:ascii="Calibri" w:hAnsi="Calibri" w:cs="Calibri"/>
          <w:szCs w:val="22"/>
        </w:rPr>
        <w:t xml:space="preserve"> užívány jako Fakulta veřejných politik a univerzitní knihovna Slezské univerzity v Opavě.</w:t>
      </w:r>
    </w:p>
    <w:p w14:paraId="52F44E07" w14:textId="5B7FDD6A" w:rsidR="00B75173" w:rsidRPr="00981328" w:rsidRDefault="00B75173" w:rsidP="4E874B45">
      <w:pPr>
        <w:pStyle w:val="Zkladntext"/>
        <w:spacing w:after="0"/>
        <w:ind w:left="1134"/>
        <w:rPr>
          <w:rFonts w:ascii="Calibri" w:hAnsi="Calibri" w:cs="Calibri"/>
        </w:rPr>
      </w:pPr>
      <w:r w:rsidRPr="4E874B45">
        <w:rPr>
          <w:rFonts w:ascii="Calibri" w:hAnsi="Calibri" w:cs="Calibri"/>
        </w:rPr>
        <w:t>Projektová dokumentace řeší zastřešení části stávajícího atria, nově vytvořený prostor bude sloužit jako víceúčelový prostor s </w:t>
      </w:r>
      <w:r w:rsidR="00B80966" w:rsidRPr="4E874B45">
        <w:rPr>
          <w:rFonts w:ascii="Calibri" w:hAnsi="Calibri" w:cs="Calibri"/>
        </w:rPr>
        <w:t xml:space="preserve">provozním </w:t>
      </w:r>
      <w:r w:rsidRPr="4E874B45">
        <w:rPr>
          <w:rFonts w:ascii="Calibri" w:hAnsi="Calibri" w:cs="Calibri"/>
        </w:rPr>
        <w:t>zázem</w:t>
      </w:r>
      <w:r w:rsidR="32F34703" w:rsidRPr="4E874B45">
        <w:rPr>
          <w:rFonts w:ascii="Calibri" w:hAnsi="Calibri" w:cs="Calibri"/>
        </w:rPr>
        <w:t>í</w:t>
      </w:r>
      <w:r w:rsidRPr="4E874B45">
        <w:rPr>
          <w:rFonts w:ascii="Calibri" w:hAnsi="Calibri" w:cs="Calibri"/>
        </w:rPr>
        <w:t xml:space="preserve">m určený jednak pro vzdělávání studentů VŠ včetně kolaborativního učení, jednak pro vzdělávací a jiné akce pro zájemce o studium na VŠ a v neposlední řadě pro aktivity související s internacionalizací (např. náborové semináře pro mobility v rámci programu Erasmus+, projektové akce v rámci realizace mezinárodních projektů nebo setkávání zahraničních studentů). Součástí prostoru bude také </w:t>
      </w:r>
      <w:r w:rsidR="00B80966" w:rsidRPr="4E874B45">
        <w:rPr>
          <w:rFonts w:ascii="Calibri" w:hAnsi="Calibri" w:cs="Calibri"/>
        </w:rPr>
        <w:t xml:space="preserve">provozní </w:t>
      </w:r>
      <w:r w:rsidRPr="4E874B45">
        <w:rPr>
          <w:rFonts w:ascii="Calibri" w:hAnsi="Calibri" w:cs="Calibri"/>
        </w:rPr>
        <w:t>zázemí</w:t>
      </w:r>
      <w:r w:rsidR="00B80966" w:rsidRPr="4E874B45">
        <w:rPr>
          <w:rFonts w:ascii="Calibri" w:hAnsi="Calibri" w:cs="Calibri"/>
        </w:rPr>
        <w:t>, kde bude zajištěn přívod pitné vody</w:t>
      </w:r>
      <w:r w:rsidR="535B6910" w:rsidRPr="4E874B45">
        <w:rPr>
          <w:rFonts w:ascii="Calibri" w:hAnsi="Calibri" w:cs="Calibri"/>
        </w:rPr>
        <w:t xml:space="preserve"> (pro umístění umyvadla </w:t>
      </w:r>
      <w:proofErr w:type="gramStart"/>
      <w:r w:rsidR="535B6910" w:rsidRPr="4E874B45">
        <w:rPr>
          <w:rFonts w:ascii="Calibri" w:hAnsi="Calibri" w:cs="Calibri"/>
        </w:rPr>
        <w:t>či  pítka</w:t>
      </w:r>
      <w:proofErr w:type="gramEnd"/>
      <w:r w:rsidR="535B6910" w:rsidRPr="4E874B45">
        <w:rPr>
          <w:rFonts w:ascii="Calibri" w:hAnsi="Calibri" w:cs="Calibri"/>
        </w:rPr>
        <w:t xml:space="preserve"> pro studenty</w:t>
      </w:r>
      <w:r w:rsidRPr="4E874B45">
        <w:rPr>
          <w:rFonts w:ascii="Calibri" w:hAnsi="Calibri" w:cs="Calibri"/>
        </w:rPr>
        <w:t>. Střecha se uvažuje jako pochozí. Rozsah je znázorněn ve stavebních výkresech. Kapacita prostoru je maximálně 60 osob</w:t>
      </w:r>
      <w:r w:rsidR="35A55005" w:rsidRPr="4E874B45">
        <w:rPr>
          <w:rFonts w:ascii="Calibri" w:hAnsi="Calibri" w:cs="Calibri"/>
        </w:rPr>
        <w:t>.</w:t>
      </w:r>
      <w:r w:rsidRPr="4E874B45">
        <w:rPr>
          <w:rFonts w:ascii="Calibri" w:hAnsi="Calibri" w:cs="Calibri"/>
        </w:rPr>
        <w:t xml:space="preserve"> </w:t>
      </w:r>
    </w:p>
    <w:p w14:paraId="22BDD453" w14:textId="36B8EBAE" w:rsidR="00595566" w:rsidRPr="00981328" w:rsidRDefault="00E617D2" w:rsidP="4E874B45">
      <w:pPr>
        <w:pStyle w:val="Zkladntext"/>
        <w:spacing w:after="0"/>
        <w:ind w:left="1134"/>
        <w:rPr>
          <w:rFonts w:ascii="Calibri" w:hAnsi="Calibri" w:cs="Calibri"/>
          <w:color w:val="000000" w:themeColor="text1"/>
        </w:rPr>
      </w:pPr>
      <w:r w:rsidRPr="4E874B45">
        <w:rPr>
          <w:rFonts w:ascii="Calibri" w:hAnsi="Calibri" w:cs="Calibri"/>
        </w:rPr>
        <w:t>N</w:t>
      </w:r>
      <w:r w:rsidR="00595566" w:rsidRPr="4E874B45">
        <w:rPr>
          <w:rFonts w:ascii="Calibri" w:hAnsi="Calibri" w:cs="Calibri"/>
        </w:rPr>
        <w:t xml:space="preserve">ově vytvořený prostor bude sloužit jako </w:t>
      </w:r>
      <w:r w:rsidR="00401DD9" w:rsidRPr="4E874B45">
        <w:rPr>
          <w:rFonts w:ascii="Calibri" w:hAnsi="Calibri" w:cs="Calibri"/>
        </w:rPr>
        <w:t xml:space="preserve">prostor pro kolaborativní výuku </w:t>
      </w:r>
      <w:r w:rsidR="00595566" w:rsidRPr="4E874B45">
        <w:rPr>
          <w:rFonts w:ascii="Calibri" w:hAnsi="Calibri" w:cs="Calibri"/>
        </w:rPr>
        <w:t>pro uživatele objektu</w:t>
      </w:r>
      <w:r w:rsidR="0FA116FF" w:rsidRPr="4E874B45">
        <w:rPr>
          <w:rFonts w:ascii="Calibri" w:hAnsi="Calibri" w:cs="Calibri"/>
        </w:rPr>
        <w:t>, tj. studenty fakulty</w:t>
      </w:r>
      <w:r w:rsidR="00595566" w:rsidRPr="4E874B45">
        <w:rPr>
          <w:rFonts w:ascii="Calibri" w:hAnsi="Calibri" w:cs="Calibri"/>
        </w:rPr>
        <w:t xml:space="preserve">. </w:t>
      </w:r>
      <w:r w:rsidR="00CE3548" w:rsidRPr="4E874B45">
        <w:rPr>
          <w:rFonts w:ascii="Calibri" w:hAnsi="Calibri" w:cs="Calibri"/>
        </w:rPr>
        <w:t>Střecha se uvažuje jako pochozí</w:t>
      </w:r>
      <w:r w:rsidR="6BA90581" w:rsidRPr="4E874B45">
        <w:rPr>
          <w:rFonts w:ascii="Calibri" w:hAnsi="Calibri" w:cs="Calibri"/>
        </w:rPr>
        <w:t xml:space="preserve"> a bude možné ji využívat při příznivém počasí pro výše zmíněné vzdělávací akce</w:t>
      </w:r>
      <w:r w:rsidR="00CE3548" w:rsidRPr="4E874B45">
        <w:rPr>
          <w:rFonts w:ascii="Calibri" w:hAnsi="Calibri" w:cs="Calibri"/>
        </w:rPr>
        <w:t xml:space="preserve">. </w:t>
      </w:r>
      <w:r w:rsidR="00595566" w:rsidRPr="4E874B45">
        <w:rPr>
          <w:rFonts w:ascii="Calibri" w:hAnsi="Calibri" w:cs="Calibri"/>
        </w:rPr>
        <w:t xml:space="preserve">Rozsah je znázorněn ve stavebních výkresech. </w:t>
      </w:r>
      <w:r w:rsidR="00401DD9" w:rsidRPr="4E874B45">
        <w:rPr>
          <w:rFonts w:ascii="Calibri" w:hAnsi="Calibri" w:cs="Calibri"/>
        </w:rPr>
        <w:t>Bez stálého pracovního místa.</w:t>
      </w:r>
    </w:p>
    <w:p w14:paraId="67872BF9" w14:textId="77777777" w:rsidR="000E1313" w:rsidRPr="009E519A" w:rsidRDefault="000E1313" w:rsidP="009E519A">
      <w:pPr>
        <w:pStyle w:val="TMSCourier13bTun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Zásady architektonického, funkčního, dispozičního a výtvarného řešení a řešení vegetačních úprav okolí objektu, včetně řešení přístupu a užívání objektu osobami s omezenou schopností pohybu a orientace</w:t>
      </w:r>
    </w:p>
    <w:p w14:paraId="47AED5A9" w14:textId="77777777" w:rsidR="000E1313" w:rsidRPr="009E519A" w:rsidRDefault="000E1313" w:rsidP="009E519A">
      <w:pPr>
        <w:pStyle w:val="TMSaCour12Tun"/>
        <w:numPr>
          <w:ilvl w:val="1"/>
          <w:numId w:val="3"/>
        </w:numPr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Zhodnocení staveniště</w:t>
      </w:r>
    </w:p>
    <w:p w14:paraId="194784F2" w14:textId="77777777" w:rsidR="00DB040E" w:rsidRDefault="00DB040E" w:rsidP="009E519A">
      <w:pPr>
        <w:autoSpaceDE w:val="0"/>
        <w:autoSpaceDN w:val="0"/>
        <w:adjustRightInd w:val="0"/>
        <w:ind w:left="1134"/>
        <w:rPr>
          <w:rFonts w:asciiTheme="minorHAnsi" w:hAnsiTheme="minorHAnsi"/>
          <w:szCs w:val="22"/>
        </w:rPr>
      </w:pPr>
    </w:p>
    <w:p w14:paraId="67C3F581" w14:textId="77777777" w:rsidR="00DB040E" w:rsidRPr="00DB040E" w:rsidRDefault="00DB040E" w:rsidP="00DB040E">
      <w:pPr>
        <w:tabs>
          <w:tab w:val="clear" w:pos="2268"/>
        </w:tabs>
        <w:autoSpaceDE w:val="0"/>
        <w:autoSpaceDN w:val="0"/>
        <w:adjustRightInd w:val="0"/>
        <w:ind w:left="1134"/>
        <w:rPr>
          <w:rFonts w:ascii="Calibri" w:eastAsia="Calibri" w:hAnsi="Calibri" w:cs="Calibri"/>
          <w:szCs w:val="22"/>
        </w:rPr>
      </w:pPr>
      <w:r w:rsidRPr="00DB040E">
        <w:rPr>
          <w:rFonts w:ascii="Calibri" w:eastAsia="Calibri" w:hAnsi="Calibri" w:cs="Calibri"/>
          <w:szCs w:val="22"/>
        </w:rPr>
        <w:t xml:space="preserve">Zájmové území se nachází v Moravskoslezském kraji, Statutárním městě Opava, v katastrálním území </w:t>
      </w:r>
      <w:proofErr w:type="gramStart"/>
      <w:r w:rsidRPr="00DB040E">
        <w:rPr>
          <w:rFonts w:ascii="Calibri" w:eastAsia="Calibri" w:hAnsi="Calibri" w:cs="Calibri"/>
          <w:szCs w:val="22"/>
        </w:rPr>
        <w:t>Opava - Předměstí</w:t>
      </w:r>
      <w:proofErr w:type="gramEnd"/>
      <w:r w:rsidRPr="00DB040E">
        <w:rPr>
          <w:rFonts w:ascii="Calibri" w:eastAsia="Calibri" w:hAnsi="Calibri" w:cs="Calibri"/>
          <w:szCs w:val="22"/>
        </w:rPr>
        <w:t xml:space="preserve">, číslo </w:t>
      </w:r>
      <w:proofErr w:type="spellStart"/>
      <w:r w:rsidRPr="00DB040E">
        <w:rPr>
          <w:rFonts w:ascii="Calibri" w:eastAsia="Calibri" w:hAnsi="Calibri" w:cs="Calibri"/>
          <w:szCs w:val="22"/>
        </w:rPr>
        <w:t>k.ú</w:t>
      </w:r>
      <w:proofErr w:type="spellEnd"/>
      <w:r w:rsidRPr="00DB040E">
        <w:rPr>
          <w:rFonts w:ascii="Calibri" w:eastAsia="Calibri" w:hAnsi="Calibri" w:cs="Calibri"/>
          <w:szCs w:val="22"/>
        </w:rPr>
        <w:t xml:space="preserve">. 711578. Zastřešení atria je řešeno v 2.NP nad stávajícími garážemi, které se nachází v 1.NP. Terén lokality je v generelu rovinný s nadmořskou výškou cca </w:t>
      </w:r>
      <w:proofErr w:type="gramStart"/>
      <w:r w:rsidRPr="00DB040E">
        <w:rPr>
          <w:rFonts w:ascii="Calibri" w:eastAsia="Calibri" w:hAnsi="Calibri" w:cs="Calibri"/>
          <w:szCs w:val="22"/>
        </w:rPr>
        <w:t>262 - 263</w:t>
      </w:r>
      <w:proofErr w:type="gramEnd"/>
      <w:r w:rsidRPr="00DB040E">
        <w:rPr>
          <w:rFonts w:ascii="Calibri" w:eastAsia="Calibri" w:hAnsi="Calibri" w:cs="Calibri"/>
          <w:szCs w:val="22"/>
        </w:rPr>
        <w:t xml:space="preserve"> m n.m. </w:t>
      </w:r>
    </w:p>
    <w:p w14:paraId="63AE3B8A" w14:textId="275CC973" w:rsidR="00DB040E" w:rsidRDefault="00DB040E" w:rsidP="00DB040E">
      <w:pPr>
        <w:pStyle w:val="VJTCalibri11norzarvlevo"/>
        <w:ind w:left="1134" w:firstLine="0"/>
        <w:rPr>
          <w:szCs w:val="22"/>
        </w:rPr>
      </w:pPr>
      <w:r w:rsidRPr="00DB040E">
        <w:rPr>
          <w:szCs w:val="22"/>
        </w:rPr>
        <w:t>Jedná se o zastřešení části atria mezi historickou budovou Slezské univerzity a novou univerzitní knihovnou. Rozsah je znázorněn ve stavebních výkresech. Zastřešení atria je uvažováno v 2. nadzemním podlaží, v 1.</w:t>
      </w:r>
      <w:r w:rsidR="00401DD9">
        <w:rPr>
          <w:szCs w:val="22"/>
        </w:rPr>
        <w:t xml:space="preserve"> </w:t>
      </w:r>
      <w:r w:rsidRPr="00DB040E">
        <w:rPr>
          <w:szCs w:val="22"/>
        </w:rPr>
        <w:t>nadzemním podlaží se nachází stávající zastřešené garáže. Návrh nepředpokládá se zřizováním nových inženýrských sítí – budou použity stávající vnitřní rozvody.</w:t>
      </w:r>
    </w:p>
    <w:p w14:paraId="2E2F09A1" w14:textId="77777777" w:rsidR="00DB040E" w:rsidRPr="00DB040E" w:rsidRDefault="00DB040E" w:rsidP="00DB040E">
      <w:pPr>
        <w:pStyle w:val="VJTCalibri11norzarvlevo"/>
        <w:ind w:left="1134" w:firstLine="0"/>
        <w:rPr>
          <w:szCs w:val="22"/>
        </w:rPr>
      </w:pPr>
      <w:r>
        <w:rPr>
          <w:szCs w:val="22"/>
        </w:rPr>
        <w:t>Atrium je přístupné stávajícími sjezdy z ulice Riegrova a Mírova.</w:t>
      </w:r>
    </w:p>
    <w:p w14:paraId="5D913FED" w14:textId="77777777" w:rsidR="006502C9" w:rsidRPr="009E519A" w:rsidRDefault="006502C9" w:rsidP="000E1313">
      <w:pPr>
        <w:autoSpaceDE w:val="0"/>
        <w:autoSpaceDN w:val="0"/>
        <w:adjustRightInd w:val="0"/>
        <w:jc w:val="left"/>
        <w:rPr>
          <w:rFonts w:asciiTheme="minorHAnsi" w:hAnsiTheme="minorHAnsi" w:cs="Courier New"/>
          <w:szCs w:val="22"/>
        </w:rPr>
      </w:pPr>
    </w:p>
    <w:p w14:paraId="284E4A28" w14:textId="77777777" w:rsidR="000E1313" w:rsidRPr="009E519A" w:rsidRDefault="000E1313" w:rsidP="009E519A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Zásady urbanistického, architektonického a výtvarného řešení</w:t>
      </w:r>
      <w:r w:rsidRPr="009E519A">
        <w:rPr>
          <w:rFonts w:asciiTheme="minorHAnsi" w:eastAsia="Calibri" w:hAnsiTheme="minorHAnsi"/>
          <w:sz w:val="22"/>
          <w:szCs w:val="22"/>
        </w:rPr>
        <w:t xml:space="preserve"> </w:t>
      </w:r>
    </w:p>
    <w:p w14:paraId="5E7F98F3" w14:textId="77777777" w:rsidR="00DB040E" w:rsidRDefault="00DB040E" w:rsidP="009E519A">
      <w:pPr>
        <w:ind w:left="1134"/>
        <w:rPr>
          <w:rFonts w:asciiTheme="minorHAnsi" w:hAnsiTheme="minorHAnsi"/>
          <w:szCs w:val="22"/>
        </w:rPr>
      </w:pPr>
    </w:p>
    <w:p w14:paraId="601B99DC" w14:textId="77777777" w:rsidR="00DB040E" w:rsidRPr="00DB040E" w:rsidRDefault="00DB040E" w:rsidP="00DB040E">
      <w:pPr>
        <w:pStyle w:val="Zkladntext"/>
        <w:spacing w:after="0"/>
        <w:ind w:left="1134"/>
        <w:rPr>
          <w:rFonts w:ascii="Calibri" w:hAnsi="Calibri" w:cs="Calibri"/>
          <w:szCs w:val="22"/>
        </w:rPr>
      </w:pPr>
      <w:r w:rsidRPr="00DB040E">
        <w:rPr>
          <w:rFonts w:ascii="Calibri" w:hAnsi="Calibri" w:cs="Calibri"/>
          <w:szCs w:val="22"/>
        </w:rPr>
        <w:t xml:space="preserve">Architektonické řešení zastřešení atria vychází z vazeb na historickou budovu Slezské univerzity, novou univerzitní knihovnu a ocelové doplňující konstrukce. Pro optické změkčení je obvodový </w:t>
      </w:r>
      <w:r w:rsidRPr="00DB040E">
        <w:rPr>
          <w:rFonts w:ascii="Calibri" w:hAnsi="Calibri" w:cs="Calibri"/>
          <w:szCs w:val="22"/>
        </w:rPr>
        <w:lastRenderedPageBreak/>
        <w:t xml:space="preserve">plášť, materiálové navazující na stávající evakuační schodiště, obložen plechem s horizontální vlnou. Prosklené plochy a vstup navazují na přístup pochozí střechy garáží přes venkovní schodiště. </w:t>
      </w:r>
      <w:r w:rsidR="002D4657" w:rsidRPr="002D4657">
        <w:rPr>
          <w:rFonts w:ascii="Calibri" w:hAnsi="Calibri" w:cs="Calibri"/>
          <w:szCs w:val="22"/>
        </w:rPr>
        <w:t xml:space="preserve">Navržená pochozí střecha atria kompozičně vychází z rastru oken historické </w:t>
      </w:r>
      <w:proofErr w:type="gramStart"/>
      <w:r w:rsidR="002D4657" w:rsidRPr="002D4657">
        <w:rPr>
          <w:rFonts w:ascii="Calibri" w:hAnsi="Calibri" w:cs="Calibri"/>
          <w:szCs w:val="22"/>
        </w:rPr>
        <w:t>budovy,  takto</w:t>
      </w:r>
      <w:proofErr w:type="gramEnd"/>
      <w:r w:rsidR="002D4657" w:rsidRPr="002D4657">
        <w:rPr>
          <w:rFonts w:ascii="Calibri" w:hAnsi="Calibri" w:cs="Calibri"/>
          <w:szCs w:val="22"/>
        </w:rPr>
        <w:t xml:space="preserve"> vymezené čtverce jsou vysypané kačírkem se stromem umístěným uprostřed. Mobiliář je v neutrální bílé barvě.</w:t>
      </w:r>
      <w:r w:rsidR="002D4657">
        <w:rPr>
          <w:rFonts w:ascii="Calibri" w:hAnsi="Calibri" w:cs="Calibri"/>
          <w:sz w:val="18"/>
        </w:rPr>
        <w:t xml:space="preserve"> </w:t>
      </w:r>
      <w:r w:rsidRPr="00DB040E">
        <w:rPr>
          <w:rFonts w:ascii="Calibri" w:hAnsi="Calibri" w:cs="Calibri"/>
          <w:szCs w:val="22"/>
        </w:rPr>
        <w:t>Ve střeše atria kolem celé obvodové stěny historické budovy je navržen světlík, tímto dojde k optickému propojení interiéru zastřešeného atria s historickou fasádou, respektive nedojde opticky k vertikálnímu porušení historické fasády.</w:t>
      </w:r>
    </w:p>
    <w:p w14:paraId="1DEA893B" w14:textId="6F3645AE" w:rsidR="00DB040E" w:rsidRPr="00DB040E" w:rsidRDefault="00DB040E" w:rsidP="4E874B45">
      <w:pPr>
        <w:pStyle w:val="Zkladntext"/>
        <w:spacing w:after="0"/>
        <w:ind w:left="1134"/>
        <w:rPr>
          <w:rFonts w:ascii="Calibri" w:hAnsi="Calibri" w:cs="Calibri"/>
        </w:rPr>
      </w:pPr>
      <w:r w:rsidRPr="4E874B45">
        <w:rPr>
          <w:rFonts w:ascii="Calibri" w:hAnsi="Calibri" w:cs="Calibri"/>
        </w:rPr>
        <w:t>Propojení atria se starou budovu bude zajištěno probouráním 5 stávajících oken, další stavební úpravy jsou v maximální možné míře minimalizovány</w:t>
      </w:r>
      <w:r w:rsidR="00574953" w:rsidRPr="4E874B45">
        <w:rPr>
          <w:rFonts w:ascii="Calibri" w:hAnsi="Calibri" w:cs="Calibri"/>
        </w:rPr>
        <w:t>, propojení s novou budovou knihovny bude zajištěno výměnou výplně otvoru z okna na dveře</w:t>
      </w:r>
      <w:r w:rsidRPr="4E874B45">
        <w:rPr>
          <w:rFonts w:ascii="Calibri" w:hAnsi="Calibri" w:cs="Calibri"/>
        </w:rPr>
        <w:t>.</w:t>
      </w:r>
    </w:p>
    <w:p w14:paraId="499F5D06" w14:textId="77777777" w:rsidR="00DB040E" w:rsidRPr="00DB040E" w:rsidRDefault="00DB040E" w:rsidP="00DB040E">
      <w:pPr>
        <w:pStyle w:val="Zkladntext"/>
        <w:spacing w:after="0"/>
        <w:ind w:left="1134"/>
        <w:rPr>
          <w:rFonts w:ascii="Calibri" w:hAnsi="Calibri" w:cs="Calibri"/>
          <w:szCs w:val="22"/>
        </w:rPr>
      </w:pPr>
      <w:r w:rsidRPr="00DB040E">
        <w:rPr>
          <w:rFonts w:ascii="Calibri" w:hAnsi="Calibri" w:cs="Calibri"/>
          <w:szCs w:val="22"/>
        </w:rPr>
        <w:t>V interiéru jsou dominujícím prvkem přiznané ocelové konstrukce, zejména výtvarně tvořený strop.</w:t>
      </w:r>
    </w:p>
    <w:p w14:paraId="01C078B0" w14:textId="77777777" w:rsidR="00DB040E" w:rsidRPr="00DB040E" w:rsidRDefault="00DB040E" w:rsidP="00DB040E">
      <w:pPr>
        <w:pStyle w:val="VJTCalibri11norzarvlevo"/>
        <w:ind w:left="1134" w:firstLine="0"/>
        <w:rPr>
          <w:rFonts w:cs="Calibri"/>
          <w:szCs w:val="22"/>
          <w:highlight w:val="yellow"/>
        </w:rPr>
      </w:pPr>
      <w:r w:rsidRPr="00DB040E">
        <w:rPr>
          <w:rFonts w:cs="Calibri"/>
          <w:szCs w:val="22"/>
        </w:rPr>
        <w:t xml:space="preserve">Řešené stavební úpravy jsou prováděny v rámci části půdorysu 1NP – 3NP (bourání otvorů, úpravy podlah, a střech atd.). </w:t>
      </w:r>
    </w:p>
    <w:p w14:paraId="4FE2B2AE" w14:textId="77777777" w:rsidR="00AA723C" w:rsidRPr="009E519A" w:rsidRDefault="00AA723C" w:rsidP="00AA723C">
      <w:pPr>
        <w:spacing w:line="276" w:lineRule="auto"/>
        <w:rPr>
          <w:rFonts w:asciiTheme="minorHAnsi" w:hAnsiTheme="minorHAnsi" w:cs="Courier New"/>
          <w:szCs w:val="22"/>
        </w:rPr>
      </w:pPr>
    </w:p>
    <w:p w14:paraId="46EDA6A3" w14:textId="77777777" w:rsidR="00AA723C" w:rsidRPr="009E519A" w:rsidRDefault="00AA723C" w:rsidP="009E519A">
      <w:pPr>
        <w:spacing w:line="276" w:lineRule="auto"/>
        <w:ind w:left="1134"/>
        <w:rPr>
          <w:rFonts w:asciiTheme="minorHAnsi" w:hAnsiTheme="minorHAnsi" w:cs="Courier New"/>
          <w:b/>
          <w:szCs w:val="22"/>
        </w:rPr>
      </w:pPr>
      <w:r w:rsidRPr="009E519A">
        <w:rPr>
          <w:rFonts w:asciiTheme="minorHAnsi" w:hAnsiTheme="minorHAnsi" w:cs="Courier New"/>
          <w:b/>
          <w:szCs w:val="22"/>
        </w:rPr>
        <w:t>Dispoziční řešení:</w:t>
      </w:r>
    </w:p>
    <w:p w14:paraId="261E9B80" w14:textId="3FFE6D3D" w:rsidR="00661DFB" w:rsidRDefault="00661DFB" w:rsidP="009E519A">
      <w:pPr>
        <w:spacing w:line="276" w:lineRule="auto"/>
        <w:ind w:left="1134"/>
        <w:rPr>
          <w:rFonts w:asciiTheme="minorHAnsi" w:hAnsiTheme="minorHAnsi" w:cs="Courier New"/>
          <w:szCs w:val="22"/>
        </w:rPr>
      </w:pPr>
      <w:r>
        <w:rPr>
          <w:rFonts w:asciiTheme="minorHAnsi" w:hAnsiTheme="minorHAnsi" w:cs="Courier New"/>
          <w:szCs w:val="22"/>
        </w:rPr>
        <w:t>Zastřešené atrium bude propojené s chodbou historické budovy v 2.NP přes 5 otvorů v obvodovém zdivu</w:t>
      </w:r>
      <w:r w:rsidR="00574953">
        <w:rPr>
          <w:rFonts w:asciiTheme="minorHAnsi" w:hAnsiTheme="minorHAnsi" w:cs="Courier New"/>
          <w:szCs w:val="22"/>
        </w:rPr>
        <w:t>, dále bude atrium propojení s novou knihovnou úpravou stávajícího okna na dveře.</w:t>
      </w:r>
      <w:r>
        <w:rPr>
          <w:rFonts w:asciiTheme="minorHAnsi" w:hAnsiTheme="minorHAnsi" w:cs="Courier New"/>
          <w:szCs w:val="22"/>
        </w:rPr>
        <w:t xml:space="preserve"> Atrium je přímo propojené s dvorem objektu přes střešní terasu nad garážemi v 1.NP a ocelovým schodištěm.</w:t>
      </w:r>
    </w:p>
    <w:p w14:paraId="7F4040A2" w14:textId="77777777" w:rsidR="002D4657" w:rsidRDefault="002D4657" w:rsidP="002D4657">
      <w:pPr>
        <w:pStyle w:val="Zkladntext"/>
        <w:spacing w:after="0"/>
        <w:ind w:left="1134"/>
        <w:rPr>
          <w:rFonts w:asciiTheme="minorHAnsi" w:hAnsiTheme="minorHAnsi" w:cs="Courier New"/>
          <w:szCs w:val="22"/>
        </w:rPr>
      </w:pPr>
      <w:r w:rsidRPr="002D4657">
        <w:rPr>
          <w:rFonts w:ascii="Calibri" w:hAnsi="Calibri" w:cs="Calibri"/>
          <w:szCs w:val="22"/>
        </w:rPr>
        <w:t xml:space="preserve">Pochozí střecha </w:t>
      </w:r>
      <w:r>
        <w:rPr>
          <w:rFonts w:ascii="Calibri" w:hAnsi="Calibri" w:cs="Calibri"/>
          <w:szCs w:val="22"/>
        </w:rPr>
        <w:t xml:space="preserve">atria </w:t>
      </w:r>
      <w:r w:rsidRPr="002D4657">
        <w:rPr>
          <w:rFonts w:ascii="Calibri" w:hAnsi="Calibri" w:cs="Calibri"/>
          <w:szCs w:val="22"/>
        </w:rPr>
        <w:t>bude přístupná přes ocelové evakuační schodiště.</w:t>
      </w:r>
    </w:p>
    <w:p w14:paraId="5EFC7D76" w14:textId="5752D260" w:rsidR="00661DFB" w:rsidRDefault="00661DFB" w:rsidP="009E519A">
      <w:pPr>
        <w:spacing w:line="276" w:lineRule="auto"/>
        <w:ind w:left="1134"/>
        <w:rPr>
          <w:rFonts w:asciiTheme="minorHAnsi" w:hAnsiTheme="minorHAnsi" w:cs="Courier New"/>
          <w:szCs w:val="22"/>
        </w:rPr>
      </w:pPr>
      <w:r w:rsidRPr="00981328">
        <w:rPr>
          <w:rFonts w:asciiTheme="minorHAnsi" w:hAnsiTheme="minorHAnsi" w:cs="Courier New"/>
          <w:szCs w:val="22"/>
        </w:rPr>
        <w:t>Prostor atria je z větší části uchopen jako variabilní prostor</w:t>
      </w:r>
      <w:r w:rsidR="00401DD9" w:rsidRPr="00981328">
        <w:rPr>
          <w:rFonts w:asciiTheme="minorHAnsi" w:hAnsiTheme="minorHAnsi" w:cs="Courier New"/>
          <w:szCs w:val="22"/>
        </w:rPr>
        <w:t xml:space="preserve"> pro kolaborativní výuku</w:t>
      </w:r>
      <w:r w:rsidRPr="00981328">
        <w:rPr>
          <w:rFonts w:asciiTheme="minorHAnsi" w:hAnsiTheme="minorHAnsi" w:cs="Courier New"/>
          <w:szCs w:val="22"/>
        </w:rPr>
        <w:t>.</w:t>
      </w:r>
      <w:r>
        <w:rPr>
          <w:rFonts w:asciiTheme="minorHAnsi" w:hAnsiTheme="minorHAnsi" w:cs="Courier New"/>
          <w:szCs w:val="22"/>
        </w:rPr>
        <w:t xml:space="preserve"> </w:t>
      </w:r>
    </w:p>
    <w:p w14:paraId="17660664" w14:textId="77777777" w:rsidR="001C7649" w:rsidRPr="001C7649" w:rsidRDefault="001C7649" w:rsidP="001C7649">
      <w:pPr>
        <w:pStyle w:val="Zkladntext"/>
        <w:spacing w:after="0"/>
        <w:ind w:left="1134"/>
        <w:rPr>
          <w:rFonts w:ascii="Calibri" w:hAnsi="Calibri" w:cs="Calibri"/>
          <w:szCs w:val="22"/>
        </w:rPr>
      </w:pPr>
      <w:r w:rsidRPr="001C7649">
        <w:rPr>
          <w:rFonts w:ascii="Calibri" w:hAnsi="Calibri" w:cs="Calibri"/>
          <w:szCs w:val="22"/>
        </w:rPr>
        <w:t>Uživatelé atria budou využívat stávající hygienické zázemí v historické budově, atrium je hlavně určené pro uživatelé Slezské univerzity, proto se nepředpokládá navýšení počtu osob.</w:t>
      </w:r>
    </w:p>
    <w:p w14:paraId="400FDABB" w14:textId="1F5D92A1" w:rsidR="001C7649" w:rsidRPr="001C7649" w:rsidRDefault="001C7649" w:rsidP="001C7649">
      <w:pPr>
        <w:pStyle w:val="Zkladntext"/>
        <w:spacing w:after="0"/>
        <w:ind w:left="1134"/>
        <w:rPr>
          <w:rFonts w:ascii="Calibri" w:hAnsi="Calibri" w:cs="Calibri"/>
          <w:szCs w:val="22"/>
        </w:rPr>
      </w:pPr>
      <w:bookmarkStart w:id="0" w:name="_Hlk2693027"/>
      <w:r w:rsidRPr="001C7649">
        <w:rPr>
          <w:rFonts w:ascii="Calibri" w:hAnsi="Calibri" w:cs="Calibri"/>
          <w:szCs w:val="22"/>
        </w:rPr>
        <w:t xml:space="preserve">Úklid atria bude zajištěn komplexně v rámci celé budovy Slezské univerzity. </w:t>
      </w:r>
    </w:p>
    <w:bookmarkEnd w:id="0"/>
    <w:p w14:paraId="3B471ED0" w14:textId="77777777" w:rsidR="001C7649" w:rsidRDefault="001C7649" w:rsidP="009E519A">
      <w:pPr>
        <w:spacing w:line="276" w:lineRule="auto"/>
        <w:ind w:left="1134"/>
        <w:rPr>
          <w:rFonts w:asciiTheme="minorHAnsi" w:hAnsiTheme="minorHAnsi" w:cs="Courier New"/>
          <w:szCs w:val="22"/>
        </w:rPr>
      </w:pPr>
    </w:p>
    <w:p w14:paraId="3275D41A" w14:textId="77777777" w:rsidR="00AA723C" w:rsidRPr="009E519A" w:rsidRDefault="00AA723C" w:rsidP="009E519A">
      <w:pPr>
        <w:spacing w:line="276" w:lineRule="auto"/>
        <w:ind w:left="1134"/>
        <w:rPr>
          <w:rFonts w:asciiTheme="minorHAnsi" w:hAnsiTheme="minorHAnsi" w:cs="Courier New"/>
          <w:szCs w:val="22"/>
        </w:rPr>
      </w:pPr>
      <w:r w:rsidRPr="009E519A">
        <w:rPr>
          <w:rFonts w:asciiTheme="minorHAnsi" w:hAnsiTheme="minorHAnsi" w:cs="Courier New"/>
          <w:b/>
          <w:szCs w:val="22"/>
        </w:rPr>
        <w:t>Forma:</w:t>
      </w:r>
    </w:p>
    <w:p w14:paraId="6D56A84F" w14:textId="77777777" w:rsidR="00661DFB" w:rsidRDefault="00AA723C" w:rsidP="009E519A">
      <w:pPr>
        <w:ind w:left="1134"/>
        <w:rPr>
          <w:rFonts w:ascii="Calibri" w:hAnsi="Calibri" w:cs="Calibri"/>
          <w:szCs w:val="22"/>
        </w:rPr>
      </w:pPr>
      <w:r w:rsidRPr="009E519A">
        <w:rPr>
          <w:rFonts w:asciiTheme="minorHAnsi" w:hAnsiTheme="minorHAnsi"/>
          <w:szCs w:val="22"/>
        </w:rPr>
        <w:t xml:space="preserve">Objekt je výrazově střídmý. </w:t>
      </w:r>
      <w:r w:rsidR="00661DFB" w:rsidRPr="00DB040E">
        <w:rPr>
          <w:rFonts w:ascii="Calibri" w:hAnsi="Calibri" w:cs="Calibri"/>
          <w:szCs w:val="22"/>
        </w:rPr>
        <w:t>Pro optické změkčení je obvodový plášť, materiálové navazující na stávající evakuační schodiště, obložen plechem s horizontální vlnou.</w:t>
      </w:r>
    </w:p>
    <w:p w14:paraId="3083C7C0" w14:textId="77777777" w:rsidR="00661DFB" w:rsidRDefault="00661DFB" w:rsidP="009E519A">
      <w:pPr>
        <w:ind w:left="1134"/>
        <w:rPr>
          <w:rFonts w:asciiTheme="minorHAnsi" w:hAnsiTheme="minorHAnsi"/>
          <w:szCs w:val="22"/>
        </w:rPr>
      </w:pPr>
      <w:r>
        <w:rPr>
          <w:rFonts w:ascii="Calibri" w:hAnsi="Calibri" w:cs="Calibri"/>
          <w:szCs w:val="22"/>
        </w:rPr>
        <w:t>V interiéru je výrazově dominující výtvarně koncipovaná ocelová konstrukce střechy. Historická fasáda staré budovy je do maximální možné míry zachována, v rovině střechy je navržen po obvodě světlík, aby nedošlo k vertikálnímu porušení fasády.</w:t>
      </w:r>
    </w:p>
    <w:p w14:paraId="4A92DDB3" w14:textId="77777777" w:rsidR="000E1313" w:rsidRPr="009E519A" w:rsidRDefault="000E1313" w:rsidP="000E1313">
      <w:pPr>
        <w:rPr>
          <w:rFonts w:asciiTheme="minorHAnsi" w:hAnsiTheme="minorHAnsi"/>
          <w:szCs w:val="22"/>
        </w:rPr>
      </w:pPr>
    </w:p>
    <w:p w14:paraId="7F500AC5" w14:textId="77777777" w:rsidR="000E1313" w:rsidRPr="009E519A" w:rsidRDefault="000E1313" w:rsidP="009E519A">
      <w:pPr>
        <w:pStyle w:val="TMSCourier13bTun"/>
        <w:spacing w:before="120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Kapacity, užitkové plochy, obestavěné prostory, zastavěné plochy, orientace, osvětlení a oslunění</w:t>
      </w:r>
    </w:p>
    <w:p w14:paraId="3CBA133D" w14:textId="77777777" w:rsidR="000E1313" w:rsidRPr="009E519A" w:rsidRDefault="009E519A" w:rsidP="009E519A">
      <w:pPr>
        <w:pStyle w:val="TMSVLnormZarVlevo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06"/>
        </w:tabs>
        <w:rPr>
          <w:rFonts w:asciiTheme="minorHAnsi" w:hAnsiTheme="minorHAnsi"/>
          <w:szCs w:val="22"/>
          <w:vertAlign w:val="superscript"/>
        </w:rPr>
      </w:pPr>
      <w:r>
        <w:rPr>
          <w:rFonts w:asciiTheme="minorHAnsi" w:hAnsiTheme="minorHAnsi"/>
          <w:szCs w:val="22"/>
        </w:rPr>
        <w:tab/>
      </w:r>
      <w:r w:rsidR="000E1313" w:rsidRPr="009E519A">
        <w:rPr>
          <w:rFonts w:asciiTheme="minorHAnsi" w:hAnsiTheme="minorHAnsi"/>
          <w:szCs w:val="22"/>
        </w:rPr>
        <w:t xml:space="preserve">Plocha pozemku </w:t>
      </w:r>
      <w:proofErr w:type="spellStart"/>
      <w:r w:rsidR="00661DFB">
        <w:rPr>
          <w:rFonts w:asciiTheme="minorHAnsi" w:hAnsiTheme="minorHAnsi"/>
          <w:szCs w:val="22"/>
        </w:rPr>
        <w:t>parc.č</w:t>
      </w:r>
      <w:proofErr w:type="spellEnd"/>
      <w:r w:rsidR="00661DFB">
        <w:rPr>
          <w:rFonts w:asciiTheme="minorHAnsi" w:hAnsiTheme="minorHAnsi"/>
          <w:szCs w:val="22"/>
        </w:rPr>
        <w:t>. 523</w:t>
      </w:r>
      <w:r w:rsidR="00661DFB">
        <w:rPr>
          <w:rFonts w:asciiTheme="minorHAnsi" w:hAnsiTheme="minorHAnsi"/>
          <w:szCs w:val="22"/>
        </w:rPr>
        <w:tab/>
      </w:r>
      <w:r w:rsidR="00661DFB">
        <w:rPr>
          <w:rFonts w:asciiTheme="minorHAnsi" w:hAnsiTheme="minorHAnsi"/>
          <w:szCs w:val="22"/>
        </w:rPr>
        <w:tab/>
      </w:r>
      <w:r w:rsidR="000E1313" w:rsidRPr="009E519A">
        <w:rPr>
          <w:rFonts w:asciiTheme="minorHAnsi" w:hAnsiTheme="minorHAnsi"/>
          <w:szCs w:val="22"/>
        </w:rPr>
        <w:tab/>
      </w:r>
      <w:r w:rsidR="000E1313" w:rsidRPr="009E519A">
        <w:rPr>
          <w:rFonts w:asciiTheme="minorHAnsi" w:hAnsiTheme="minorHAnsi"/>
          <w:szCs w:val="22"/>
        </w:rPr>
        <w:tab/>
      </w:r>
      <w:r w:rsidR="00661DFB">
        <w:rPr>
          <w:rFonts w:asciiTheme="minorHAnsi" w:hAnsiTheme="minorHAnsi"/>
          <w:szCs w:val="22"/>
        </w:rPr>
        <w:t>4256</w:t>
      </w:r>
      <w:r w:rsidR="000E1313" w:rsidRPr="009E519A">
        <w:rPr>
          <w:rFonts w:asciiTheme="minorHAnsi" w:hAnsiTheme="minorHAnsi"/>
          <w:szCs w:val="22"/>
        </w:rPr>
        <w:t>,00 m</w:t>
      </w:r>
      <w:r w:rsidR="000E1313" w:rsidRPr="009E519A">
        <w:rPr>
          <w:rFonts w:asciiTheme="minorHAnsi" w:hAnsiTheme="minorHAnsi"/>
          <w:szCs w:val="22"/>
          <w:vertAlign w:val="superscript"/>
        </w:rPr>
        <w:t>2</w:t>
      </w:r>
      <w:r w:rsidR="000E1313" w:rsidRPr="009E519A">
        <w:rPr>
          <w:rFonts w:asciiTheme="minorHAnsi" w:hAnsiTheme="minorHAnsi"/>
          <w:szCs w:val="22"/>
          <w:vertAlign w:val="superscript"/>
        </w:rPr>
        <w:tab/>
      </w:r>
    </w:p>
    <w:p w14:paraId="4980E5C0" w14:textId="77777777" w:rsidR="00FA21C8" w:rsidRPr="009E519A" w:rsidRDefault="00FA21C8" w:rsidP="00FA21C8">
      <w:pPr>
        <w:pStyle w:val="VJTCalibrinadpis11"/>
        <w:spacing w:before="0" w:after="0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 xml:space="preserve">SO-01 </w:t>
      </w:r>
      <w:r w:rsidR="00661DFB">
        <w:rPr>
          <w:rFonts w:asciiTheme="minorHAnsi" w:hAnsiTheme="minorHAnsi"/>
          <w:szCs w:val="22"/>
        </w:rPr>
        <w:t>Atrium</w:t>
      </w:r>
    </w:p>
    <w:p w14:paraId="70FAC160" w14:textId="15FD322D" w:rsidR="00FA21C8" w:rsidRPr="00981328" w:rsidRDefault="00FA21C8" w:rsidP="00FA21C8">
      <w:pPr>
        <w:pStyle w:val="VJTCalibri11norzarvlevo"/>
        <w:rPr>
          <w:rFonts w:asciiTheme="minorHAnsi" w:hAnsiTheme="minorHAnsi"/>
          <w:szCs w:val="22"/>
        </w:rPr>
      </w:pPr>
      <w:r w:rsidRPr="00981328">
        <w:rPr>
          <w:rFonts w:asciiTheme="minorHAnsi" w:hAnsiTheme="minorHAnsi"/>
          <w:szCs w:val="22"/>
        </w:rPr>
        <w:t xml:space="preserve">Počet </w:t>
      </w:r>
      <w:r w:rsidR="001A5A63" w:rsidRPr="00981328">
        <w:rPr>
          <w:rFonts w:asciiTheme="minorHAnsi" w:hAnsiTheme="minorHAnsi"/>
          <w:szCs w:val="22"/>
        </w:rPr>
        <w:t>trvalých pracovních míst</w:t>
      </w:r>
      <w:r w:rsidRPr="00981328">
        <w:rPr>
          <w:rFonts w:asciiTheme="minorHAnsi" w:hAnsiTheme="minorHAnsi"/>
          <w:szCs w:val="22"/>
        </w:rPr>
        <w:tab/>
      </w:r>
      <w:r w:rsidRPr="00981328">
        <w:rPr>
          <w:rFonts w:asciiTheme="minorHAnsi" w:hAnsiTheme="minorHAnsi"/>
          <w:szCs w:val="22"/>
        </w:rPr>
        <w:tab/>
      </w:r>
      <w:r w:rsidRPr="00981328">
        <w:rPr>
          <w:rFonts w:asciiTheme="minorHAnsi" w:hAnsiTheme="minorHAnsi"/>
          <w:szCs w:val="22"/>
        </w:rPr>
        <w:tab/>
      </w:r>
      <w:r w:rsidR="009E519A" w:rsidRPr="00981328">
        <w:rPr>
          <w:rFonts w:asciiTheme="minorHAnsi" w:hAnsiTheme="minorHAnsi"/>
          <w:szCs w:val="22"/>
        </w:rPr>
        <w:tab/>
      </w:r>
      <w:r w:rsidR="00401DD9" w:rsidRPr="00981328">
        <w:rPr>
          <w:rFonts w:asciiTheme="minorHAnsi" w:hAnsiTheme="minorHAnsi"/>
          <w:szCs w:val="22"/>
        </w:rPr>
        <w:t>0</w:t>
      </w:r>
    </w:p>
    <w:p w14:paraId="5ED97CC7" w14:textId="569A3A9C" w:rsidR="00FA21C8" w:rsidRPr="009E519A" w:rsidRDefault="001A5A63" w:rsidP="00FA21C8">
      <w:pPr>
        <w:pStyle w:val="VJTCalibri11norzarvlevo"/>
        <w:rPr>
          <w:rFonts w:asciiTheme="minorHAnsi" w:hAnsiTheme="minorHAnsi"/>
          <w:szCs w:val="22"/>
        </w:rPr>
      </w:pPr>
      <w:r w:rsidRPr="00981328">
        <w:rPr>
          <w:rFonts w:asciiTheme="minorHAnsi" w:hAnsiTheme="minorHAnsi"/>
          <w:szCs w:val="22"/>
        </w:rPr>
        <w:t xml:space="preserve">Celková kapacita </w:t>
      </w:r>
      <w:r w:rsidR="00401DD9" w:rsidRPr="00981328">
        <w:rPr>
          <w:rFonts w:asciiTheme="minorHAnsi" w:hAnsiTheme="minorHAnsi"/>
          <w:szCs w:val="22"/>
        </w:rPr>
        <w:t>prostoru</w:t>
      </w:r>
      <w:r w:rsidR="00401DD9" w:rsidRPr="00981328">
        <w:rPr>
          <w:rFonts w:asciiTheme="minorHAnsi" w:hAnsiTheme="minorHAnsi"/>
          <w:szCs w:val="22"/>
        </w:rPr>
        <w:tab/>
      </w:r>
      <w:r w:rsidR="00FA21C8" w:rsidRPr="00981328">
        <w:rPr>
          <w:rFonts w:asciiTheme="minorHAnsi" w:hAnsiTheme="minorHAnsi"/>
          <w:szCs w:val="22"/>
        </w:rPr>
        <w:tab/>
      </w:r>
      <w:r w:rsidR="00FA21C8" w:rsidRPr="00981328">
        <w:rPr>
          <w:rFonts w:asciiTheme="minorHAnsi" w:hAnsiTheme="minorHAnsi"/>
          <w:szCs w:val="22"/>
        </w:rPr>
        <w:tab/>
      </w:r>
      <w:r w:rsidR="00FA21C8" w:rsidRPr="00981328">
        <w:rPr>
          <w:rFonts w:asciiTheme="minorHAnsi" w:hAnsiTheme="minorHAnsi"/>
          <w:szCs w:val="22"/>
        </w:rPr>
        <w:tab/>
      </w:r>
      <w:r w:rsidR="00FA21C8" w:rsidRPr="00981328">
        <w:rPr>
          <w:rFonts w:asciiTheme="minorHAnsi" w:hAnsiTheme="minorHAnsi"/>
          <w:szCs w:val="22"/>
        </w:rPr>
        <w:tab/>
      </w:r>
      <w:r w:rsidRPr="00981328">
        <w:rPr>
          <w:rFonts w:asciiTheme="minorHAnsi" w:hAnsiTheme="minorHAnsi"/>
          <w:szCs w:val="22"/>
        </w:rPr>
        <w:t>60</w:t>
      </w:r>
      <w:r w:rsidR="00FA21C8" w:rsidRPr="009E519A">
        <w:rPr>
          <w:rFonts w:asciiTheme="minorHAnsi" w:hAnsiTheme="minorHAnsi"/>
          <w:szCs w:val="22"/>
        </w:rPr>
        <w:tab/>
      </w:r>
    </w:p>
    <w:p w14:paraId="5894D6B4" w14:textId="77777777" w:rsidR="00FA21C8" w:rsidRPr="009E519A" w:rsidRDefault="00FA21C8" w:rsidP="00FA21C8">
      <w:pPr>
        <w:pStyle w:val="VJTCalibri11norzarvlevo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Zastavěná plocha</w:t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="009E519A">
        <w:rPr>
          <w:rFonts w:asciiTheme="minorHAnsi" w:hAnsiTheme="minorHAnsi"/>
          <w:szCs w:val="22"/>
        </w:rPr>
        <w:tab/>
      </w:r>
      <w:r w:rsidR="001A5A63">
        <w:rPr>
          <w:rFonts w:asciiTheme="minorHAnsi" w:hAnsiTheme="minorHAnsi"/>
          <w:szCs w:val="22"/>
        </w:rPr>
        <w:t>133</w:t>
      </w:r>
      <w:r w:rsidRPr="009E519A">
        <w:rPr>
          <w:rFonts w:asciiTheme="minorHAnsi" w:hAnsiTheme="minorHAnsi"/>
          <w:szCs w:val="22"/>
        </w:rPr>
        <w:t>,</w:t>
      </w:r>
      <w:r w:rsidR="00054DA1">
        <w:rPr>
          <w:rFonts w:asciiTheme="minorHAnsi" w:hAnsiTheme="minorHAnsi"/>
          <w:szCs w:val="22"/>
        </w:rPr>
        <w:t>0</w:t>
      </w:r>
      <w:r w:rsidR="001A5A63">
        <w:rPr>
          <w:rFonts w:asciiTheme="minorHAnsi" w:hAnsiTheme="minorHAnsi"/>
          <w:szCs w:val="22"/>
        </w:rPr>
        <w:t>9</w:t>
      </w:r>
      <w:r w:rsidRPr="009E519A">
        <w:rPr>
          <w:rFonts w:asciiTheme="minorHAnsi" w:hAnsiTheme="minorHAnsi"/>
          <w:szCs w:val="22"/>
        </w:rPr>
        <w:t xml:space="preserve"> m</w:t>
      </w:r>
      <w:r w:rsidRPr="009E519A">
        <w:rPr>
          <w:rFonts w:asciiTheme="minorHAnsi" w:hAnsiTheme="minorHAnsi"/>
          <w:szCs w:val="22"/>
          <w:vertAlign w:val="superscript"/>
        </w:rPr>
        <w:t>2</w:t>
      </w:r>
    </w:p>
    <w:p w14:paraId="60FD8D42" w14:textId="77777777" w:rsidR="00FA21C8" w:rsidRPr="009E519A" w:rsidRDefault="00FA21C8" w:rsidP="00FA21C8">
      <w:pPr>
        <w:pStyle w:val="VJTCalibri11norzarvlevo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Užitná plocha</w:t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="001A5A63">
        <w:rPr>
          <w:rFonts w:asciiTheme="minorHAnsi" w:hAnsiTheme="minorHAnsi"/>
          <w:szCs w:val="22"/>
        </w:rPr>
        <w:t>133,89</w:t>
      </w:r>
      <w:r w:rsidRPr="009E519A">
        <w:rPr>
          <w:rFonts w:asciiTheme="minorHAnsi" w:hAnsiTheme="minorHAnsi"/>
          <w:szCs w:val="22"/>
        </w:rPr>
        <w:t xml:space="preserve"> m</w:t>
      </w:r>
      <w:r w:rsidRPr="009E519A">
        <w:rPr>
          <w:rFonts w:asciiTheme="minorHAnsi" w:hAnsiTheme="minorHAnsi"/>
          <w:szCs w:val="22"/>
          <w:vertAlign w:val="superscript"/>
        </w:rPr>
        <w:t>2</w:t>
      </w:r>
    </w:p>
    <w:p w14:paraId="7A20FCF5" w14:textId="77777777" w:rsidR="00FA21C8" w:rsidRPr="009E519A" w:rsidRDefault="00FA21C8" w:rsidP="00FA21C8">
      <w:pPr>
        <w:pStyle w:val="VJTCalibri11norzarvlevo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Obestavěný prostor celkem</w:t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Pr="009E519A">
        <w:rPr>
          <w:rFonts w:asciiTheme="minorHAnsi" w:hAnsiTheme="minorHAnsi"/>
          <w:szCs w:val="22"/>
        </w:rPr>
        <w:tab/>
      </w:r>
      <w:r w:rsidR="009E519A">
        <w:rPr>
          <w:rFonts w:asciiTheme="minorHAnsi" w:hAnsiTheme="minorHAnsi"/>
          <w:szCs w:val="22"/>
        </w:rPr>
        <w:tab/>
      </w:r>
      <w:r w:rsidR="001C7649">
        <w:rPr>
          <w:rFonts w:asciiTheme="minorHAnsi" w:hAnsiTheme="minorHAnsi"/>
          <w:szCs w:val="22"/>
        </w:rPr>
        <w:t>537</w:t>
      </w:r>
      <w:r w:rsidR="00EF13D3">
        <w:rPr>
          <w:rFonts w:asciiTheme="minorHAnsi" w:hAnsiTheme="minorHAnsi"/>
          <w:szCs w:val="22"/>
        </w:rPr>
        <w:t>,02</w:t>
      </w:r>
      <w:r w:rsidRPr="009E519A">
        <w:rPr>
          <w:rFonts w:asciiTheme="minorHAnsi" w:hAnsiTheme="minorHAnsi"/>
          <w:szCs w:val="22"/>
        </w:rPr>
        <w:t xml:space="preserve"> m</w:t>
      </w:r>
      <w:r w:rsidRPr="009E519A">
        <w:rPr>
          <w:rFonts w:asciiTheme="minorHAnsi" w:hAnsiTheme="minorHAnsi"/>
          <w:szCs w:val="22"/>
          <w:vertAlign w:val="superscript"/>
        </w:rPr>
        <w:t>3</w:t>
      </w:r>
    </w:p>
    <w:p w14:paraId="5E9536FE" w14:textId="77777777" w:rsidR="000E1313" w:rsidRPr="009E519A" w:rsidRDefault="000E1313" w:rsidP="000E1313">
      <w:pPr>
        <w:rPr>
          <w:rFonts w:asciiTheme="minorHAnsi" w:hAnsiTheme="minorHAnsi" w:cs="Courier New"/>
          <w:szCs w:val="22"/>
        </w:rPr>
      </w:pPr>
    </w:p>
    <w:p w14:paraId="1D6B8F02" w14:textId="77777777" w:rsidR="000E1313" w:rsidRPr="009E519A" w:rsidRDefault="000E1313" w:rsidP="009E519A">
      <w:pPr>
        <w:ind w:left="1134"/>
        <w:rPr>
          <w:rFonts w:asciiTheme="minorHAnsi" w:hAnsiTheme="minorHAnsi" w:cs="Courier New"/>
          <w:szCs w:val="22"/>
        </w:rPr>
      </w:pPr>
      <w:r w:rsidRPr="009E519A">
        <w:rPr>
          <w:rFonts w:asciiTheme="minorHAnsi" w:hAnsiTheme="minorHAnsi" w:cs="Courier New"/>
          <w:szCs w:val="22"/>
        </w:rPr>
        <w:lastRenderedPageBreak/>
        <w:t>Prostory budou nasvětleny pomocí denního, resp. umělého osvětlení. Umělé osvětlení a jeho intenzity budou v souladu s ČSN EN 12464-1.</w:t>
      </w:r>
    </w:p>
    <w:p w14:paraId="425A064F" w14:textId="77777777" w:rsidR="000E1313" w:rsidRPr="009E519A" w:rsidRDefault="000E1313" w:rsidP="009E519A">
      <w:pPr>
        <w:pStyle w:val="Textpsmene"/>
        <w:numPr>
          <w:ilvl w:val="0"/>
          <w:numId w:val="0"/>
        </w:numPr>
        <w:spacing w:after="0" w:line="240" w:lineRule="auto"/>
        <w:ind w:left="1134"/>
        <w:rPr>
          <w:rFonts w:asciiTheme="minorHAnsi" w:hAnsiTheme="minorHAnsi" w:cs="Courier New"/>
          <w:sz w:val="22"/>
          <w:szCs w:val="22"/>
        </w:rPr>
      </w:pPr>
      <w:r w:rsidRPr="009E519A">
        <w:rPr>
          <w:rFonts w:asciiTheme="minorHAnsi" w:hAnsiTheme="minorHAnsi" w:cs="Courier New"/>
          <w:sz w:val="22"/>
          <w:szCs w:val="22"/>
        </w:rPr>
        <w:t>Dostatečně oslunění objektu je zajištěno.</w:t>
      </w:r>
    </w:p>
    <w:p w14:paraId="12B0E296" w14:textId="77777777" w:rsidR="000E1313" w:rsidRPr="009E519A" w:rsidRDefault="000E1313" w:rsidP="009E519A">
      <w:pPr>
        <w:pStyle w:val="TMSCourier13bTun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Technické a konstrukční řešení objektu, jeho zdůvodnění ve vazbě na užití objektu a jeho požadovanou životnost</w:t>
      </w:r>
    </w:p>
    <w:p w14:paraId="26F15ED3" w14:textId="77777777" w:rsidR="000E1313" w:rsidRPr="009E519A" w:rsidRDefault="000E1313" w:rsidP="00B52C26">
      <w:pPr>
        <w:pStyle w:val="TMSaCour12Tun"/>
        <w:numPr>
          <w:ilvl w:val="0"/>
          <w:numId w:val="7"/>
        </w:numPr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Zásady technického řešení stavební části</w:t>
      </w:r>
    </w:p>
    <w:p w14:paraId="14CF7F53" w14:textId="77777777" w:rsidR="00FA21C8" w:rsidRDefault="000E1313" w:rsidP="00FA21C8">
      <w:pPr>
        <w:pStyle w:val="VJTCalibri11norzarvlevo"/>
        <w:ind w:left="1134" w:firstLine="0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 xml:space="preserve">Návrh </w:t>
      </w:r>
      <w:r w:rsidR="00FA21C8" w:rsidRPr="009E519A">
        <w:rPr>
          <w:rFonts w:asciiTheme="minorHAnsi" w:hAnsiTheme="minorHAnsi"/>
          <w:szCs w:val="22"/>
        </w:rPr>
        <w:t>stavebně-technického řešení novostavby vychází z předpokladu, že stavba bude realizována odbornou stavební firmou za pomoci běžných mechanizačních prostředků a technologií dle povahy prováděných prací.</w:t>
      </w:r>
    </w:p>
    <w:p w14:paraId="77544F3E" w14:textId="77777777" w:rsidR="001A5A63" w:rsidRPr="001A5A63" w:rsidRDefault="001C7649" w:rsidP="001A5A63">
      <w:pPr>
        <w:pStyle w:val="Zkladntext"/>
        <w:spacing w:after="0"/>
        <w:ind w:left="1134"/>
        <w:rPr>
          <w:rFonts w:ascii="Calibri" w:hAnsi="Calibri"/>
          <w:szCs w:val="22"/>
        </w:rPr>
      </w:pPr>
      <w:r w:rsidRPr="001C7649">
        <w:rPr>
          <w:rFonts w:ascii="Calibri" w:hAnsi="Calibri"/>
          <w:szCs w:val="22"/>
        </w:rPr>
        <w:t>V rámci dostavby zastřešení atria dojde k zesílení stávajících nosných konstrukcí v 1.NP</w:t>
      </w:r>
      <w:r w:rsidR="001A5A63" w:rsidRPr="001C7649">
        <w:rPr>
          <w:rFonts w:ascii="Calibri" w:hAnsi="Calibri"/>
          <w:szCs w:val="22"/>
        </w:rPr>
        <w:t>. V</w:t>
      </w:r>
      <w:r w:rsidR="001A5A63" w:rsidRPr="001A5A63">
        <w:rPr>
          <w:rFonts w:ascii="Calibri" w:hAnsi="Calibri"/>
          <w:szCs w:val="22"/>
        </w:rPr>
        <w:t xml:space="preserve">šechny bourací práce a nové nosné konstrukce se musí striktně řídit statickou částí PD, pokud v průběhu stavby budou objeveny jiné skutečnosti, které nemohly být zřejmé v průběhu návrhu, či dojde neočekávanému narušení stávající konstrukce, musí být přizván statik a projednán variantní postup. </w:t>
      </w:r>
    </w:p>
    <w:p w14:paraId="7870F149" w14:textId="77777777" w:rsidR="001A5A63" w:rsidRPr="009E519A" w:rsidRDefault="001A5A63" w:rsidP="00FA21C8">
      <w:pPr>
        <w:pStyle w:val="VJTCalibri11norzarvlevo"/>
        <w:ind w:left="1134" w:firstLine="0"/>
        <w:rPr>
          <w:rFonts w:asciiTheme="minorHAnsi" w:hAnsiTheme="minorHAnsi"/>
          <w:szCs w:val="22"/>
        </w:rPr>
      </w:pPr>
    </w:p>
    <w:p w14:paraId="1FE56FCA" w14:textId="77777777" w:rsidR="00FA21C8" w:rsidRPr="001C7649" w:rsidRDefault="009E519A" w:rsidP="001C7649">
      <w:pPr>
        <w:pStyle w:val="TMSaCour12Tun"/>
        <w:numPr>
          <w:ilvl w:val="0"/>
          <w:numId w:val="7"/>
        </w:numPr>
        <w:ind w:left="1134" w:hanging="1134"/>
        <w:rPr>
          <w:rFonts w:asciiTheme="minorHAnsi" w:hAnsiTheme="minorHAnsi" w:cstheme="minorHAnsi"/>
          <w:sz w:val="22"/>
          <w:szCs w:val="22"/>
        </w:rPr>
      </w:pPr>
      <w:r w:rsidRPr="001C7649">
        <w:rPr>
          <w:rFonts w:asciiTheme="minorHAnsi" w:hAnsiTheme="minorHAnsi" w:cstheme="minorHAnsi"/>
          <w:sz w:val="22"/>
          <w:szCs w:val="22"/>
        </w:rPr>
        <w:t>Zemní</w:t>
      </w:r>
      <w:r w:rsidR="00FA21C8" w:rsidRPr="001C7649">
        <w:rPr>
          <w:rFonts w:asciiTheme="minorHAnsi" w:hAnsiTheme="minorHAnsi" w:cstheme="minorHAnsi"/>
          <w:sz w:val="22"/>
          <w:szCs w:val="22"/>
        </w:rPr>
        <w:t xml:space="preserve"> práce:</w:t>
      </w:r>
    </w:p>
    <w:p w14:paraId="3FFE4C02" w14:textId="77777777" w:rsidR="00FA21C8" w:rsidRPr="001C7649" w:rsidRDefault="001C764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Nejsou.</w:t>
      </w:r>
    </w:p>
    <w:p w14:paraId="19B6C856" w14:textId="77777777" w:rsidR="00B52C26" w:rsidRPr="001C7649" w:rsidRDefault="00B52C26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</w:p>
    <w:p w14:paraId="14305C64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Základy:</w:t>
      </w:r>
    </w:p>
    <w:p w14:paraId="1E55374E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bookmarkStart w:id="1" w:name="_Hlk2693309"/>
      <w:r w:rsidRPr="001C7649">
        <w:rPr>
          <w:rFonts w:asciiTheme="minorHAnsi" w:hAnsiTheme="minorHAnsi" w:cstheme="minorHAnsi"/>
          <w:szCs w:val="22"/>
        </w:rPr>
        <w:t>Statickým výpočtem bylo ověřena dostatečná únosnost stávajících základů.</w:t>
      </w:r>
    </w:p>
    <w:bookmarkEnd w:id="1"/>
    <w:p w14:paraId="4637700C" w14:textId="77777777" w:rsidR="004C06B6" w:rsidRPr="001C7649" w:rsidRDefault="004C06B6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</w:p>
    <w:p w14:paraId="57D2457D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Svislé a vodorovné nosné konstrukce:</w:t>
      </w:r>
    </w:p>
    <w:p w14:paraId="38C0B10A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Atrium je ze 3 stran vymezeno svislými konstrukcemi stávajících budov. Nová stěna do dvora bude ze sendvičových panelů tloušťky 200 mm, vyplněných minerální vatou. Z exteriéru bude panel profilovány, alternativně doplněný plechem s horizontální vlnou. Budou provedeny nové průrazy nosnými stěnami, jejich zajištění určí statik. Sendvičový panel současně tvoří zábradlí pochozí střechy ve 3.NP</w:t>
      </w:r>
    </w:p>
    <w:p w14:paraId="5354A44C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</w:p>
    <w:p w14:paraId="712FE560" w14:textId="77777777" w:rsidR="00E01E8D" w:rsidRPr="00E01E8D" w:rsidRDefault="00E01E8D" w:rsidP="00E01E8D">
      <w:pPr>
        <w:pStyle w:val="Zkladntext"/>
        <w:spacing w:after="0"/>
        <w:ind w:left="1134"/>
        <w:rPr>
          <w:rFonts w:ascii="Calibri" w:hAnsi="Calibri"/>
          <w:szCs w:val="22"/>
        </w:rPr>
      </w:pPr>
      <w:r w:rsidRPr="00E01E8D">
        <w:rPr>
          <w:rFonts w:ascii="Calibri" w:hAnsi="Calibri"/>
          <w:szCs w:val="22"/>
        </w:rPr>
        <w:t>Stropní konstrukce bude vynášena pomocí kruhových ocelových sloupů z válcovaných trubek TR 219/8 (S235), respektive TR 219/14,2 (S235). Pro 7 sloupů již byla v minulosti udělaná stavební příprava, při budovávání nosných ocelových konstrukcí v 1.NP, pro další dva bude vhodné kotvení navržené v další fázi projektové dokumentace. Svislé nosné konstrukce budou zavětrovány pomocí tří ztužidel z ocelových trubek TR 102/8(S235), respektive TR 102/14,2(S235).</w:t>
      </w:r>
    </w:p>
    <w:p w14:paraId="557F980C" w14:textId="77777777" w:rsidR="00E01E8D" w:rsidRPr="00E01E8D" w:rsidRDefault="00E01E8D" w:rsidP="00E01E8D">
      <w:pPr>
        <w:pStyle w:val="Zkladntext"/>
        <w:spacing w:after="0"/>
        <w:ind w:left="1134"/>
        <w:rPr>
          <w:rFonts w:ascii="Calibri" w:hAnsi="Calibri"/>
          <w:szCs w:val="22"/>
        </w:rPr>
      </w:pPr>
    </w:p>
    <w:p w14:paraId="1AF8EE16" w14:textId="77777777" w:rsidR="00E01E8D" w:rsidRPr="00E01E8D" w:rsidRDefault="00E01E8D" w:rsidP="00E01E8D">
      <w:pPr>
        <w:pStyle w:val="Zkladntext"/>
        <w:ind w:left="1134"/>
        <w:jc w:val="left"/>
        <w:rPr>
          <w:rFonts w:ascii="Calibri" w:hAnsi="Calibri"/>
          <w:szCs w:val="22"/>
        </w:rPr>
      </w:pPr>
      <w:r w:rsidRPr="00E01E8D">
        <w:rPr>
          <w:rFonts w:ascii="Calibri" w:hAnsi="Calibri"/>
          <w:szCs w:val="22"/>
        </w:rPr>
        <w:t xml:space="preserve">Zesilované sloupy v 1. NP (viz schéma, nakonec pouze 3 sloupy! - ono totiž v případě tech posudků sloupů rozhodují tuhosti celé konstrukce, takže když změním jedny prvky, odrazí se to na jiných, proto to i trvá tak dlouho). Sloupy s </w:t>
      </w:r>
      <w:proofErr w:type="spellStart"/>
      <w:r w:rsidRPr="00E01E8D">
        <w:rPr>
          <w:rFonts w:ascii="Calibri" w:hAnsi="Calibri"/>
          <w:szCs w:val="22"/>
        </w:rPr>
        <w:t>ozn</w:t>
      </w:r>
      <w:proofErr w:type="spellEnd"/>
      <w:r w:rsidRPr="00E01E8D">
        <w:rPr>
          <w:rFonts w:ascii="Calibri" w:hAnsi="Calibri"/>
          <w:szCs w:val="22"/>
        </w:rPr>
        <w:t xml:space="preserve">. Dle statického </w:t>
      </w:r>
      <w:proofErr w:type="spellStart"/>
      <w:r w:rsidRPr="00E01E8D">
        <w:rPr>
          <w:rFonts w:ascii="Calibri" w:hAnsi="Calibri"/>
          <w:szCs w:val="22"/>
        </w:rPr>
        <w:t>schámatu</w:t>
      </w:r>
      <w:proofErr w:type="spellEnd"/>
      <w:r w:rsidRPr="00E01E8D">
        <w:rPr>
          <w:rFonts w:ascii="Calibri" w:hAnsi="Calibri"/>
          <w:szCs w:val="22"/>
        </w:rPr>
        <w:t xml:space="preserve"> (rastru) c1, d4, d5. </w:t>
      </w:r>
      <w:r w:rsidRPr="00E01E8D">
        <w:rPr>
          <w:rFonts w:ascii="Calibri" w:hAnsi="Calibri"/>
          <w:szCs w:val="22"/>
        </w:rPr>
        <w:br/>
        <w:t xml:space="preserve">Zs1 – zesilující profil stávajících </w:t>
      </w:r>
      <w:proofErr w:type="gramStart"/>
      <w:r w:rsidRPr="00E01E8D">
        <w:rPr>
          <w:rFonts w:ascii="Calibri" w:hAnsi="Calibri"/>
          <w:szCs w:val="22"/>
        </w:rPr>
        <w:t xml:space="preserve">sloupu  </w:t>
      </w:r>
      <w:proofErr w:type="spellStart"/>
      <w:r w:rsidRPr="00E01E8D">
        <w:rPr>
          <w:rFonts w:ascii="Calibri" w:hAnsi="Calibri"/>
          <w:szCs w:val="22"/>
        </w:rPr>
        <w:t>tr</w:t>
      </w:r>
      <w:proofErr w:type="spellEnd"/>
      <w:proofErr w:type="gramEnd"/>
      <w:r w:rsidRPr="00E01E8D">
        <w:rPr>
          <w:rFonts w:ascii="Calibri" w:hAnsi="Calibri"/>
          <w:szCs w:val="22"/>
        </w:rPr>
        <w:t xml:space="preserve"> 219/8 je navržený Tr 273/5 (s235); </w:t>
      </w:r>
      <w:r w:rsidRPr="00E01E8D">
        <w:rPr>
          <w:rFonts w:ascii="Calibri" w:hAnsi="Calibri"/>
          <w:szCs w:val="22"/>
        </w:rPr>
        <w:br/>
        <w:t xml:space="preserve">Zs2 – zesilující profil stávajících sloupu </w:t>
      </w:r>
      <w:proofErr w:type="spellStart"/>
      <w:r w:rsidRPr="00E01E8D">
        <w:rPr>
          <w:rFonts w:ascii="Calibri" w:hAnsi="Calibri"/>
          <w:szCs w:val="22"/>
        </w:rPr>
        <w:t>tr</w:t>
      </w:r>
      <w:proofErr w:type="spellEnd"/>
      <w:r w:rsidRPr="00E01E8D">
        <w:rPr>
          <w:rFonts w:ascii="Calibri" w:hAnsi="Calibri"/>
          <w:szCs w:val="22"/>
        </w:rPr>
        <w:t xml:space="preserve"> 219/8 je navržený Tr 273/8,8 (s235).</w:t>
      </w:r>
      <w:r w:rsidRPr="00E01E8D">
        <w:rPr>
          <w:rFonts w:ascii="Calibri" w:hAnsi="Calibri"/>
          <w:szCs w:val="22"/>
        </w:rPr>
        <w:br/>
      </w:r>
      <w:r w:rsidRPr="00E01E8D">
        <w:rPr>
          <w:rFonts w:ascii="Calibri" w:hAnsi="Calibri"/>
          <w:szCs w:val="22"/>
        </w:rPr>
        <w:br/>
        <w:t>V obvodovém zdivu historické budovy Slezské univerzity bude vybouráno 5 okenních parapetů, ve zdivu tloušťky 750 mm. Tímto vzniknou nové průchody do prostorů nově vzniklého atria.</w:t>
      </w:r>
    </w:p>
    <w:p w14:paraId="5AD280C8" w14:textId="77777777" w:rsidR="00E01E8D" w:rsidRPr="00E01E8D" w:rsidRDefault="00E01E8D" w:rsidP="00E01E8D">
      <w:pPr>
        <w:pStyle w:val="Zkladntext"/>
        <w:ind w:left="1134"/>
        <w:jc w:val="left"/>
        <w:rPr>
          <w:rFonts w:ascii="Calibri" w:hAnsi="Calibri"/>
          <w:szCs w:val="22"/>
        </w:rPr>
      </w:pPr>
    </w:p>
    <w:p w14:paraId="58A35ABC" w14:textId="77777777" w:rsidR="00E01E8D" w:rsidRPr="00E01E8D" w:rsidRDefault="00E01E8D" w:rsidP="00E01E8D">
      <w:pPr>
        <w:pStyle w:val="Zkladntext"/>
        <w:spacing w:after="0"/>
        <w:ind w:left="1134"/>
        <w:rPr>
          <w:rFonts w:ascii="Calibri" w:hAnsi="Calibri"/>
          <w:szCs w:val="22"/>
        </w:rPr>
      </w:pPr>
      <w:bookmarkStart w:id="2" w:name="_Hlk2693358"/>
      <w:r w:rsidRPr="00E01E8D">
        <w:rPr>
          <w:rFonts w:ascii="Calibri" w:hAnsi="Calibri"/>
          <w:szCs w:val="22"/>
        </w:rPr>
        <w:t xml:space="preserve">Stávající stropní konstrukce mezi 1.NP a 2.NP je řešená železobetonovou deskou </w:t>
      </w:r>
      <w:proofErr w:type="spellStart"/>
      <w:r w:rsidRPr="00E01E8D">
        <w:rPr>
          <w:rFonts w:ascii="Calibri" w:hAnsi="Calibri"/>
          <w:szCs w:val="22"/>
        </w:rPr>
        <w:t>tl</w:t>
      </w:r>
      <w:proofErr w:type="spellEnd"/>
      <w:r w:rsidRPr="00E01E8D">
        <w:rPr>
          <w:rFonts w:ascii="Calibri" w:hAnsi="Calibri"/>
          <w:szCs w:val="22"/>
        </w:rPr>
        <w:t>. 100 mm s kari sítí, vylitou do trapézového plechu uloženém na ocelových I nosnících po vzdálenosti max 1.m.</w:t>
      </w:r>
    </w:p>
    <w:p w14:paraId="0DDCD596" w14:textId="77777777" w:rsidR="00E01E8D" w:rsidRPr="00E01E8D" w:rsidRDefault="00E01E8D" w:rsidP="00E01E8D">
      <w:pPr>
        <w:pStyle w:val="Zkladntext"/>
        <w:spacing w:after="0"/>
        <w:ind w:left="1134"/>
        <w:rPr>
          <w:rFonts w:ascii="Calibri" w:hAnsi="Calibri"/>
          <w:szCs w:val="22"/>
        </w:rPr>
      </w:pPr>
    </w:p>
    <w:p w14:paraId="6BFA958F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szCs w:val="22"/>
        </w:rPr>
        <w:t>V nové stropní konstrukci devět sloup</w:t>
      </w:r>
      <w:r w:rsidRPr="00E01E8D">
        <w:rPr>
          <w:rFonts w:ascii="Calibri" w:eastAsia="TimesNewRoman" w:hAnsi="Calibri" w:cs="Calibri"/>
          <w:szCs w:val="22"/>
        </w:rPr>
        <w:t xml:space="preserve">ů </w:t>
      </w:r>
      <w:r w:rsidRPr="00E01E8D">
        <w:rPr>
          <w:rFonts w:ascii="Calibri" w:eastAsia="Calibri" w:hAnsi="Calibri" w:cs="Calibri"/>
          <w:szCs w:val="22"/>
        </w:rPr>
        <w:t>(S) vynáší t</w:t>
      </w:r>
      <w:r w:rsidRPr="00E01E8D">
        <w:rPr>
          <w:rFonts w:ascii="Calibri" w:eastAsia="TimesNewRoman" w:hAnsi="Calibri" w:cs="Calibri"/>
          <w:szCs w:val="22"/>
        </w:rPr>
        <w:t>ř</w:t>
      </w:r>
      <w:r w:rsidRPr="00E01E8D">
        <w:rPr>
          <w:rFonts w:ascii="Calibri" w:eastAsia="Calibri" w:hAnsi="Calibri" w:cs="Calibri"/>
          <w:szCs w:val="22"/>
        </w:rPr>
        <w:t>i pr</w:t>
      </w:r>
      <w:r w:rsidRPr="00E01E8D">
        <w:rPr>
          <w:rFonts w:ascii="Calibri" w:eastAsia="TimesNewRoman" w:hAnsi="Calibri" w:cs="Calibri"/>
          <w:szCs w:val="22"/>
        </w:rPr>
        <w:t>ů</w:t>
      </w:r>
      <w:r w:rsidRPr="00E01E8D">
        <w:rPr>
          <w:rFonts w:ascii="Calibri" w:eastAsia="Calibri" w:hAnsi="Calibri" w:cs="Calibri"/>
          <w:szCs w:val="22"/>
        </w:rPr>
        <w:t>vlaky (P), které nesou nosníky (N) vynášející střešní panel st</w:t>
      </w:r>
      <w:r w:rsidRPr="00E01E8D">
        <w:rPr>
          <w:rFonts w:ascii="Calibri" w:eastAsia="TimesNewRoman" w:hAnsi="Calibri" w:cs="Calibri"/>
          <w:szCs w:val="22"/>
        </w:rPr>
        <w:t>ř</w:t>
      </w:r>
      <w:r w:rsidRPr="00E01E8D">
        <w:rPr>
          <w:rFonts w:ascii="Calibri" w:eastAsia="Calibri" w:hAnsi="Calibri" w:cs="Calibri"/>
          <w:szCs w:val="22"/>
        </w:rPr>
        <w:t>ešní panel. Nosníky (N) slouží zárove</w:t>
      </w:r>
      <w:r w:rsidRPr="00E01E8D">
        <w:rPr>
          <w:rFonts w:ascii="Calibri" w:eastAsia="TimesNewRoman" w:hAnsi="Calibri" w:cs="Calibri"/>
          <w:szCs w:val="22"/>
        </w:rPr>
        <w:t xml:space="preserve">ň </w:t>
      </w:r>
      <w:r w:rsidRPr="00E01E8D">
        <w:rPr>
          <w:rFonts w:ascii="Calibri" w:eastAsia="Calibri" w:hAnsi="Calibri" w:cs="Calibri"/>
          <w:szCs w:val="22"/>
        </w:rPr>
        <w:t>jako ztužení st</w:t>
      </w:r>
      <w:r w:rsidRPr="00E01E8D">
        <w:rPr>
          <w:rFonts w:ascii="Calibri" w:eastAsia="TimesNewRoman" w:hAnsi="Calibri" w:cs="Calibri"/>
          <w:szCs w:val="22"/>
        </w:rPr>
        <w:t>ř</w:t>
      </w:r>
      <w:r w:rsidRPr="00E01E8D">
        <w:rPr>
          <w:rFonts w:ascii="Calibri" w:eastAsia="Calibri" w:hAnsi="Calibri" w:cs="Calibri"/>
          <w:szCs w:val="22"/>
        </w:rPr>
        <w:t>ešní roviny. Dále jsou navržena 3 svislá ztužidla (Z) (dv</w:t>
      </w:r>
      <w:r w:rsidRPr="00E01E8D">
        <w:rPr>
          <w:rFonts w:ascii="Calibri" w:eastAsia="TimesNewRoman" w:hAnsi="Calibri" w:cs="Calibri"/>
          <w:szCs w:val="22"/>
        </w:rPr>
        <w:t xml:space="preserve">ě </w:t>
      </w:r>
      <w:r w:rsidRPr="00E01E8D">
        <w:rPr>
          <w:rFonts w:ascii="Calibri" w:eastAsia="Calibri" w:hAnsi="Calibri" w:cs="Calibri"/>
          <w:szCs w:val="22"/>
        </w:rPr>
        <w:t>ve sm</w:t>
      </w:r>
      <w:r w:rsidRPr="00E01E8D">
        <w:rPr>
          <w:rFonts w:ascii="Calibri" w:eastAsia="TimesNewRoman" w:hAnsi="Calibri" w:cs="Calibri"/>
          <w:szCs w:val="22"/>
        </w:rPr>
        <w:t>ě</w:t>
      </w:r>
      <w:r w:rsidRPr="00E01E8D">
        <w:rPr>
          <w:rFonts w:ascii="Calibri" w:eastAsia="Calibri" w:hAnsi="Calibri" w:cs="Calibri"/>
          <w:szCs w:val="22"/>
        </w:rPr>
        <w:t>ru kolmém na fasádu, jedno ve sm</w:t>
      </w:r>
      <w:r w:rsidRPr="00E01E8D">
        <w:rPr>
          <w:rFonts w:ascii="Calibri" w:eastAsia="TimesNewRoman" w:hAnsi="Calibri" w:cs="Calibri"/>
          <w:szCs w:val="22"/>
        </w:rPr>
        <w:t>ě</w:t>
      </w:r>
      <w:r w:rsidRPr="00E01E8D">
        <w:rPr>
          <w:rFonts w:ascii="Calibri" w:eastAsia="Calibri" w:hAnsi="Calibri" w:cs="Calibri"/>
          <w:szCs w:val="22"/>
        </w:rPr>
        <w:t>ru fasády).</w:t>
      </w:r>
    </w:p>
    <w:p w14:paraId="07488664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b/>
          <w:bCs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>Navržené prvky:</w:t>
      </w:r>
    </w:p>
    <w:p w14:paraId="04584C20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S1 </w:t>
      </w:r>
      <w:r w:rsidRPr="00E01E8D">
        <w:rPr>
          <w:rFonts w:ascii="Calibri" w:eastAsia="Calibri" w:hAnsi="Calibri" w:cs="Calibri"/>
          <w:szCs w:val="22"/>
        </w:rPr>
        <w:t>– sloupky z válcovaných trubek ……………</w:t>
      </w:r>
      <w:proofErr w:type="gramStart"/>
      <w:r w:rsidRPr="00E01E8D">
        <w:rPr>
          <w:rFonts w:ascii="Calibri" w:eastAsia="Calibri" w:hAnsi="Calibri" w:cs="Calibri"/>
          <w:szCs w:val="22"/>
        </w:rPr>
        <w:t>…….</w:t>
      </w:r>
      <w:proofErr w:type="gramEnd"/>
      <w:r w:rsidRPr="00E01E8D">
        <w:rPr>
          <w:rFonts w:ascii="Calibri" w:eastAsia="Calibri" w:hAnsi="Calibri" w:cs="Calibri"/>
          <w:szCs w:val="22"/>
        </w:rPr>
        <w:t>.………………... TR 219/8 (S235);</w:t>
      </w:r>
    </w:p>
    <w:p w14:paraId="4A6D1807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S2 </w:t>
      </w:r>
      <w:r w:rsidRPr="00E01E8D">
        <w:rPr>
          <w:rFonts w:ascii="Calibri" w:eastAsia="Calibri" w:hAnsi="Calibri" w:cs="Calibri"/>
          <w:szCs w:val="22"/>
        </w:rPr>
        <w:t>– sloupky z válcovaných trubek ……………</w:t>
      </w:r>
      <w:proofErr w:type="gramStart"/>
      <w:r w:rsidRPr="00E01E8D">
        <w:rPr>
          <w:rFonts w:ascii="Calibri" w:eastAsia="Calibri" w:hAnsi="Calibri" w:cs="Calibri"/>
          <w:szCs w:val="22"/>
        </w:rPr>
        <w:t>…….</w:t>
      </w:r>
      <w:proofErr w:type="gramEnd"/>
      <w:r w:rsidRPr="00E01E8D">
        <w:rPr>
          <w:rFonts w:ascii="Calibri" w:eastAsia="Calibri" w:hAnsi="Calibri" w:cs="Calibri"/>
          <w:szCs w:val="22"/>
        </w:rPr>
        <w:t>.………………... TR 219/14,2 (S235);</w:t>
      </w:r>
    </w:p>
    <w:p w14:paraId="563FAB6B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P </w:t>
      </w:r>
      <w:r w:rsidRPr="00E01E8D">
        <w:rPr>
          <w:rFonts w:ascii="Calibri" w:eastAsia="Calibri" w:hAnsi="Calibri" w:cs="Calibri"/>
          <w:szCs w:val="22"/>
        </w:rPr>
        <w:t>– pr</w:t>
      </w:r>
      <w:r w:rsidRPr="00E01E8D">
        <w:rPr>
          <w:rFonts w:ascii="Calibri" w:eastAsia="TimesNewRoman" w:hAnsi="Calibri" w:cs="Calibri"/>
          <w:szCs w:val="22"/>
        </w:rPr>
        <w:t>ů</w:t>
      </w:r>
      <w:r w:rsidRPr="00E01E8D">
        <w:rPr>
          <w:rFonts w:ascii="Calibri" w:eastAsia="Calibri" w:hAnsi="Calibri" w:cs="Calibri"/>
          <w:szCs w:val="22"/>
        </w:rPr>
        <w:t>vlak z válcovaného profilu typu I ……...……………………….... IPE 450 (S235);</w:t>
      </w:r>
    </w:p>
    <w:p w14:paraId="63A010C5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N </w:t>
      </w:r>
      <w:r w:rsidRPr="00E01E8D">
        <w:rPr>
          <w:rFonts w:ascii="Calibri" w:eastAsia="Calibri" w:hAnsi="Calibri" w:cs="Calibri"/>
          <w:szCs w:val="22"/>
        </w:rPr>
        <w:t>– nosník z válcovaného profilu typu I ……………………………….... IPE 330 (S235);</w:t>
      </w:r>
    </w:p>
    <w:p w14:paraId="0EB03ACC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Z1 </w:t>
      </w:r>
      <w:r w:rsidRPr="00E01E8D">
        <w:rPr>
          <w:rFonts w:ascii="Calibri" w:eastAsia="Calibri" w:hAnsi="Calibri" w:cs="Calibri"/>
          <w:szCs w:val="22"/>
        </w:rPr>
        <w:t>– ztužidla z válcovaných trubek ………</w:t>
      </w:r>
      <w:proofErr w:type="gramStart"/>
      <w:r w:rsidRPr="00E01E8D">
        <w:rPr>
          <w:rFonts w:ascii="Calibri" w:eastAsia="Calibri" w:hAnsi="Calibri" w:cs="Calibri"/>
          <w:szCs w:val="22"/>
        </w:rPr>
        <w:t>…….</w:t>
      </w:r>
      <w:proofErr w:type="gramEnd"/>
      <w:r w:rsidRPr="00E01E8D">
        <w:rPr>
          <w:rFonts w:ascii="Calibri" w:eastAsia="Calibri" w:hAnsi="Calibri" w:cs="Calibri"/>
          <w:szCs w:val="22"/>
        </w:rPr>
        <w:t>………………………... TR 102/14,2 (S235);</w:t>
      </w:r>
    </w:p>
    <w:p w14:paraId="19CC66CC" w14:textId="77777777" w:rsidR="00E01E8D" w:rsidRPr="00E01E8D" w:rsidRDefault="00E01E8D" w:rsidP="00E01E8D">
      <w:pPr>
        <w:tabs>
          <w:tab w:val="clear" w:pos="2268"/>
        </w:tabs>
        <w:autoSpaceDE w:val="0"/>
        <w:autoSpaceDN w:val="0"/>
        <w:adjustRightInd w:val="0"/>
        <w:ind w:left="1134"/>
        <w:jc w:val="left"/>
        <w:rPr>
          <w:rFonts w:ascii="Calibri" w:eastAsia="Calibri" w:hAnsi="Calibri" w:cs="Calibri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Z2 </w:t>
      </w:r>
      <w:r w:rsidRPr="00E01E8D">
        <w:rPr>
          <w:rFonts w:ascii="Calibri" w:eastAsia="Calibri" w:hAnsi="Calibri" w:cs="Calibri"/>
          <w:szCs w:val="22"/>
        </w:rPr>
        <w:t>– ztužidla z válcovaných trubek ………</w:t>
      </w:r>
      <w:proofErr w:type="gramStart"/>
      <w:r w:rsidRPr="00E01E8D">
        <w:rPr>
          <w:rFonts w:ascii="Calibri" w:eastAsia="Calibri" w:hAnsi="Calibri" w:cs="Calibri"/>
          <w:szCs w:val="22"/>
        </w:rPr>
        <w:t>…….</w:t>
      </w:r>
      <w:proofErr w:type="gramEnd"/>
      <w:r w:rsidRPr="00E01E8D">
        <w:rPr>
          <w:rFonts w:ascii="Calibri" w:eastAsia="Calibri" w:hAnsi="Calibri" w:cs="Calibri"/>
          <w:szCs w:val="22"/>
        </w:rPr>
        <w:t>………………………... TR 102/8 (S235);</w:t>
      </w:r>
    </w:p>
    <w:p w14:paraId="51906CE9" w14:textId="77777777" w:rsidR="00E01E8D" w:rsidRPr="00E01E8D" w:rsidRDefault="00E01E8D" w:rsidP="00E01E8D">
      <w:pPr>
        <w:pStyle w:val="Zkladntext"/>
        <w:spacing w:after="0"/>
        <w:ind w:left="1134"/>
        <w:rPr>
          <w:rFonts w:ascii="Calibri" w:hAnsi="Calibri" w:cs="Calibri"/>
          <w:color w:val="FF0000"/>
          <w:szCs w:val="22"/>
        </w:rPr>
      </w:pPr>
      <w:r w:rsidRPr="00E01E8D">
        <w:rPr>
          <w:rFonts w:ascii="Calibri" w:eastAsia="Calibri" w:hAnsi="Calibri" w:cs="Calibri"/>
          <w:b/>
          <w:bCs/>
          <w:szCs w:val="22"/>
        </w:rPr>
        <w:t xml:space="preserve">F </w:t>
      </w:r>
      <w:r w:rsidRPr="00E01E8D">
        <w:rPr>
          <w:rFonts w:ascii="Calibri" w:eastAsia="Calibri" w:hAnsi="Calibri" w:cs="Calibri"/>
          <w:szCs w:val="22"/>
        </w:rPr>
        <w:t>– nosník fasády z válcovaného profilu typu U …</w:t>
      </w:r>
      <w:proofErr w:type="gramStart"/>
      <w:r w:rsidRPr="00E01E8D">
        <w:rPr>
          <w:rFonts w:ascii="Calibri" w:eastAsia="Calibri" w:hAnsi="Calibri" w:cs="Calibri"/>
          <w:szCs w:val="22"/>
        </w:rPr>
        <w:t>…….</w:t>
      </w:r>
      <w:proofErr w:type="gramEnd"/>
      <w:r w:rsidRPr="00E01E8D">
        <w:rPr>
          <w:rFonts w:ascii="Calibri" w:eastAsia="Calibri" w:hAnsi="Calibri" w:cs="Calibri"/>
          <w:szCs w:val="22"/>
        </w:rPr>
        <w:t>……………….... UPN 160 (S235).</w:t>
      </w:r>
    </w:p>
    <w:bookmarkEnd w:id="2"/>
    <w:p w14:paraId="2CAF0774" w14:textId="77777777" w:rsidR="001C7649" w:rsidRPr="001C7649" w:rsidRDefault="001C7649" w:rsidP="00E01E8D">
      <w:pPr>
        <w:pStyle w:val="Zkladntext"/>
        <w:spacing w:after="0"/>
        <w:rPr>
          <w:rFonts w:asciiTheme="minorHAnsi" w:hAnsiTheme="minorHAnsi" w:cstheme="minorHAnsi"/>
          <w:szCs w:val="22"/>
        </w:rPr>
      </w:pPr>
    </w:p>
    <w:p w14:paraId="51BDBAB1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Konstrukce střechy:</w:t>
      </w:r>
    </w:p>
    <w:p w14:paraId="76AFF210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Na stávající střešní konstrukcí v 1.NP dojde k odstranění pochozí dlažby s rektifikačními terči, a kačírku v nezbytně nutné ploše.</w:t>
      </w:r>
    </w:p>
    <w:p w14:paraId="56E640E1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V části zastřešeného atria bude provedena lehká plovoucí podlaha.</w:t>
      </w:r>
    </w:p>
    <w:p w14:paraId="5A53D553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V části, která bude stále sloužit jako pochozí terasa, dojde k vybudování nového střešních vtoků. </w:t>
      </w:r>
      <w:r w:rsidRPr="001C7649">
        <w:rPr>
          <w:rFonts w:asciiTheme="minorHAnsi" w:hAnsiTheme="minorHAnsi" w:cstheme="minorHAnsi"/>
          <w:b/>
          <w:szCs w:val="22"/>
        </w:rPr>
        <w:t>Způsob spádování úžlabí není znám – bude nutné řešit s projektanty příslušných částí v rámci kontrolních dnů na stavbě</w:t>
      </w:r>
      <w:r w:rsidRPr="001C7649">
        <w:rPr>
          <w:rFonts w:asciiTheme="minorHAnsi" w:hAnsiTheme="minorHAnsi" w:cstheme="minorHAnsi"/>
          <w:szCs w:val="22"/>
        </w:rPr>
        <w:t>!</w:t>
      </w:r>
    </w:p>
    <w:p w14:paraId="5D2BA5F8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</w:p>
    <w:p w14:paraId="6E8B0C9C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Nová střešní konstrukce atria je navržená ze sendvičových panelů </w:t>
      </w:r>
      <w:proofErr w:type="gramStart"/>
      <w:r w:rsidRPr="001C7649">
        <w:rPr>
          <w:rFonts w:asciiTheme="minorHAnsi" w:hAnsiTheme="minorHAnsi" w:cstheme="minorHAnsi"/>
          <w:szCs w:val="22"/>
        </w:rPr>
        <w:t>s</w:t>
      </w:r>
      <w:proofErr w:type="gramEnd"/>
      <w:r w:rsidRPr="001C7649">
        <w:rPr>
          <w:rFonts w:asciiTheme="minorHAnsi" w:hAnsiTheme="minorHAnsi" w:cstheme="minorHAnsi"/>
          <w:szCs w:val="22"/>
        </w:rPr>
        <w:t> tloušťky 208 mm (</w:t>
      </w:r>
      <w:proofErr w:type="spellStart"/>
      <w:r w:rsidRPr="001C7649">
        <w:rPr>
          <w:rFonts w:asciiTheme="minorHAnsi" w:hAnsiTheme="minorHAnsi" w:cstheme="minorHAnsi"/>
          <w:szCs w:val="22"/>
        </w:rPr>
        <w:t>tl</w:t>
      </w:r>
      <w:proofErr w:type="spellEnd"/>
      <w:r w:rsidRPr="001C7649">
        <w:rPr>
          <w:rFonts w:asciiTheme="minorHAnsi" w:hAnsiTheme="minorHAnsi" w:cstheme="minorHAnsi"/>
          <w:szCs w:val="22"/>
        </w:rPr>
        <w:t xml:space="preserve">. Jádra 100 mm), z tepelné izolace ve spádu, dvojice asfaltových SBS pásu mechanicky kotvených a nášlapné vrstvy pochozí střechy z betonové dlažby na rektifikovaných terčích nebo kačírku. </w:t>
      </w:r>
    </w:p>
    <w:p w14:paraId="676F9DA1" w14:textId="77777777" w:rsidR="00FA21C8" w:rsidRPr="001C7649" w:rsidRDefault="00FA21C8" w:rsidP="001C7649">
      <w:pPr>
        <w:pStyle w:val="VJTCalibri11norzarvlevo"/>
        <w:ind w:left="1134"/>
        <w:rPr>
          <w:rFonts w:asciiTheme="minorHAnsi" w:hAnsiTheme="minorHAnsi" w:cstheme="minorHAnsi"/>
          <w:szCs w:val="22"/>
        </w:rPr>
      </w:pPr>
    </w:p>
    <w:p w14:paraId="3FFF0520" w14:textId="77777777" w:rsidR="00FA21C8" w:rsidRPr="001C7649" w:rsidRDefault="004C06B6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Podhledy</w:t>
      </w:r>
      <w:r w:rsidR="00FA21C8" w:rsidRPr="001C7649">
        <w:rPr>
          <w:rFonts w:asciiTheme="minorHAnsi" w:hAnsiTheme="minorHAnsi" w:cstheme="minorHAnsi"/>
          <w:szCs w:val="22"/>
        </w:rPr>
        <w:t>:</w:t>
      </w:r>
    </w:p>
    <w:p w14:paraId="35747C16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V atriu jsou navržené akustické 1x12,5 mm SDK podhledy se zvukovou izolací </w:t>
      </w:r>
      <w:proofErr w:type="spellStart"/>
      <w:r w:rsidRPr="001C7649">
        <w:rPr>
          <w:rFonts w:asciiTheme="minorHAnsi" w:hAnsiTheme="minorHAnsi" w:cstheme="minorHAnsi"/>
          <w:szCs w:val="22"/>
        </w:rPr>
        <w:t>tl</w:t>
      </w:r>
      <w:proofErr w:type="spellEnd"/>
      <w:r w:rsidRPr="001C7649">
        <w:rPr>
          <w:rFonts w:asciiTheme="minorHAnsi" w:hAnsiTheme="minorHAnsi" w:cstheme="minorHAnsi"/>
          <w:szCs w:val="22"/>
        </w:rPr>
        <w:t xml:space="preserve">. 40 mm, zavěšeny na jednoúrovňovém roštu z R-CD profilů. </w:t>
      </w:r>
    </w:p>
    <w:p w14:paraId="50C91B34" w14:textId="77777777" w:rsidR="004C06B6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V 1.NP je budou provedeny protipožární podhledy na dvouúrovňovém roštu z R-CD profilů a tepelnou izolaci z minerální vlny </w:t>
      </w:r>
      <w:proofErr w:type="spellStart"/>
      <w:r w:rsidRPr="001C7649">
        <w:rPr>
          <w:rFonts w:asciiTheme="minorHAnsi" w:hAnsiTheme="minorHAnsi" w:cstheme="minorHAnsi"/>
          <w:szCs w:val="22"/>
        </w:rPr>
        <w:t>tl</w:t>
      </w:r>
      <w:proofErr w:type="spellEnd"/>
      <w:r w:rsidRPr="001C7649">
        <w:rPr>
          <w:rFonts w:asciiTheme="minorHAnsi" w:hAnsiTheme="minorHAnsi" w:cstheme="minorHAnsi"/>
          <w:szCs w:val="22"/>
        </w:rPr>
        <w:t xml:space="preserve">. 40 mm (EI min 30 minut). </w:t>
      </w:r>
      <w:r w:rsidR="004C06B6" w:rsidRPr="001C7649">
        <w:rPr>
          <w:rFonts w:asciiTheme="minorHAnsi" w:hAnsiTheme="minorHAnsi" w:cstheme="minorHAnsi"/>
          <w:szCs w:val="22"/>
        </w:rPr>
        <w:t xml:space="preserve"> </w:t>
      </w:r>
    </w:p>
    <w:p w14:paraId="4E25711B" w14:textId="77777777" w:rsidR="00FA21C8" w:rsidRPr="001C7649" w:rsidRDefault="00FA21C8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  <w:u w:val="single"/>
        </w:rPr>
      </w:pPr>
    </w:p>
    <w:p w14:paraId="0D710323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Podlahy:</w:t>
      </w:r>
    </w:p>
    <w:p w14:paraId="4391FF86" w14:textId="77777777" w:rsidR="00FA21C8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Srovnávací vrstva je navržená z foukané tepelné izolace, roznášecí vrstva je navržená z dvojice </w:t>
      </w:r>
      <w:proofErr w:type="spellStart"/>
      <w:r w:rsidRPr="001C7649">
        <w:rPr>
          <w:rFonts w:asciiTheme="minorHAnsi" w:hAnsiTheme="minorHAnsi" w:cstheme="minorHAnsi"/>
          <w:szCs w:val="22"/>
        </w:rPr>
        <w:t>prošroubovaných</w:t>
      </w:r>
      <w:proofErr w:type="spellEnd"/>
      <w:r w:rsidRPr="001C7649">
        <w:rPr>
          <w:rFonts w:asciiTheme="minorHAnsi" w:hAnsiTheme="minorHAnsi" w:cstheme="minorHAnsi"/>
          <w:szCs w:val="22"/>
        </w:rPr>
        <w:t xml:space="preserve"> OSB desek </w:t>
      </w:r>
      <w:proofErr w:type="spellStart"/>
      <w:r w:rsidRPr="001C7649">
        <w:rPr>
          <w:rFonts w:asciiTheme="minorHAnsi" w:hAnsiTheme="minorHAnsi" w:cstheme="minorHAnsi"/>
          <w:szCs w:val="22"/>
        </w:rPr>
        <w:t>tl</w:t>
      </w:r>
      <w:proofErr w:type="spellEnd"/>
      <w:r w:rsidRPr="001C7649">
        <w:rPr>
          <w:rFonts w:asciiTheme="minorHAnsi" w:hAnsiTheme="minorHAnsi" w:cstheme="minorHAnsi"/>
          <w:szCs w:val="22"/>
        </w:rPr>
        <w:t>. 22 mm uložených na dřevěných polštářích 40x80 mm.  Nášlapná vrstva se předpokládá z vinylu – bude upřesněná investorem v dalším stupni PD.</w:t>
      </w:r>
      <w:r w:rsidR="00FA21C8" w:rsidRPr="001C7649">
        <w:rPr>
          <w:rFonts w:asciiTheme="minorHAnsi" w:hAnsiTheme="minorHAnsi" w:cstheme="minorHAnsi"/>
          <w:szCs w:val="22"/>
        </w:rPr>
        <w:t xml:space="preserve"> </w:t>
      </w:r>
    </w:p>
    <w:p w14:paraId="53049F28" w14:textId="77777777" w:rsidR="001C7649" w:rsidRPr="001C7649" w:rsidRDefault="001C7649" w:rsidP="001C7649">
      <w:pPr>
        <w:pStyle w:val="Zkladntext"/>
        <w:spacing w:after="0"/>
        <w:ind w:left="1134"/>
        <w:rPr>
          <w:rFonts w:asciiTheme="minorHAnsi" w:hAnsiTheme="minorHAnsi" w:cstheme="minorHAnsi"/>
          <w:szCs w:val="22"/>
        </w:rPr>
      </w:pPr>
    </w:p>
    <w:p w14:paraId="735A9573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Úpravy povrchů:</w:t>
      </w:r>
    </w:p>
    <w:p w14:paraId="75244766" w14:textId="77777777" w:rsidR="00FA21C8" w:rsidRPr="001C7649" w:rsidRDefault="00FA21C8" w:rsidP="001C7649">
      <w:pPr>
        <w:pStyle w:val="VJTCalibrinadpis11"/>
        <w:spacing w:after="0"/>
        <w:ind w:left="1134" w:firstLine="0"/>
        <w:rPr>
          <w:rFonts w:asciiTheme="minorHAnsi" w:hAnsiTheme="minorHAnsi" w:cstheme="minorHAnsi"/>
          <w:b w:val="0"/>
          <w:i/>
          <w:szCs w:val="22"/>
        </w:rPr>
      </w:pPr>
      <w:r w:rsidRPr="001C7649">
        <w:rPr>
          <w:rFonts w:asciiTheme="minorHAnsi" w:hAnsiTheme="minorHAnsi" w:cstheme="minorHAnsi"/>
          <w:b w:val="0"/>
          <w:i/>
          <w:szCs w:val="22"/>
        </w:rPr>
        <w:t>Úpravy povrchů vnitřní:</w:t>
      </w:r>
    </w:p>
    <w:p w14:paraId="0BD4002E" w14:textId="77777777" w:rsidR="001C7649" w:rsidRPr="001C7649" w:rsidRDefault="001C764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U vybouraných okenních výplní a parapetů staré budovy dojde k zapravení povrchů dvouvrstvou omítkou a nátěrem. </w:t>
      </w:r>
    </w:p>
    <w:p w14:paraId="5F179C62" w14:textId="77777777" w:rsidR="001C7649" w:rsidRPr="001C7649" w:rsidRDefault="001C764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lastRenderedPageBreak/>
        <w:t>U vyměněných okenních otvorů v univerzitní knihovně dojde k zapravení ostění omítkou.</w:t>
      </w:r>
    </w:p>
    <w:p w14:paraId="27D733DE" w14:textId="77777777" w:rsidR="001C7649" w:rsidRPr="001C7649" w:rsidRDefault="001C764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Exteriérové panely provětrávané fasády univerzitní knihovny budou na výšku atria rozebrány, na tepelnou izolaci sendvičového pláště se provedené vnitřní dvouvrstvá omítka.</w:t>
      </w:r>
    </w:p>
    <w:p w14:paraId="05EDA471" w14:textId="77777777" w:rsidR="00FA21C8" w:rsidRPr="001C7649" w:rsidRDefault="00FA21C8" w:rsidP="001C7649">
      <w:pPr>
        <w:pStyle w:val="VJTCalibrinadpis11"/>
        <w:spacing w:after="0"/>
        <w:ind w:left="1134" w:firstLine="0"/>
        <w:rPr>
          <w:rFonts w:asciiTheme="minorHAnsi" w:hAnsiTheme="minorHAnsi" w:cstheme="minorHAnsi"/>
          <w:b w:val="0"/>
          <w:i/>
          <w:szCs w:val="22"/>
        </w:rPr>
      </w:pPr>
      <w:r w:rsidRPr="001C7649">
        <w:rPr>
          <w:rFonts w:asciiTheme="minorHAnsi" w:hAnsiTheme="minorHAnsi" w:cstheme="minorHAnsi"/>
          <w:b w:val="0"/>
          <w:i/>
          <w:szCs w:val="22"/>
        </w:rPr>
        <w:t>Úpravy povrchů vnější:</w:t>
      </w:r>
    </w:p>
    <w:p w14:paraId="08CA3FE5" w14:textId="77777777" w:rsidR="001C7649" w:rsidRPr="001C7649" w:rsidRDefault="001C764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Vnější povrchy jsou tvořeny sendvičovým panelem s vodorovnou vlnou.</w:t>
      </w:r>
    </w:p>
    <w:p w14:paraId="5201FA8C" w14:textId="77777777" w:rsidR="00FA21C8" w:rsidRPr="001C7649" w:rsidRDefault="00FA21C8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</w:p>
    <w:p w14:paraId="30F5BC34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Výplně otvorů:</w:t>
      </w:r>
    </w:p>
    <w:p w14:paraId="5E41ED95" w14:textId="77777777" w:rsidR="00FA21C8" w:rsidRPr="001C7649" w:rsidRDefault="00FA21C8" w:rsidP="001C7649">
      <w:pPr>
        <w:pStyle w:val="VJTCalibrinadpis11"/>
        <w:spacing w:after="0"/>
        <w:ind w:left="1134" w:firstLine="0"/>
        <w:rPr>
          <w:rFonts w:asciiTheme="minorHAnsi" w:hAnsiTheme="minorHAnsi" w:cstheme="minorHAnsi"/>
          <w:b w:val="0"/>
          <w:i/>
          <w:szCs w:val="22"/>
        </w:rPr>
      </w:pPr>
      <w:r w:rsidRPr="001C7649">
        <w:rPr>
          <w:rFonts w:asciiTheme="minorHAnsi" w:hAnsiTheme="minorHAnsi" w:cstheme="minorHAnsi"/>
          <w:b w:val="0"/>
          <w:i/>
          <w:szCs w:val="22"/>
        </w:rPr>
        <w:t>Vnitřní:</w:t>
      </w:r>
    </w:p>
    <w:p w14:paraId="22444D0A" w14:textId="3CEE95AE" w:rsidR="001C7649" w:rsidRDefault="001C7649" w:rsidP="001C7649">
      <w:pPr>
        <w:pStyle w:val="VJTCalibri11norzarvlevo"/>
        <w:ind w:left="1134" w:firstLine="0"/>
        <w:rPr>
          <w:ins w:id="3" w:author="a38bb83a@outlook.cz" w:date="2024-01-29T10:46:00Z"/>
          <w:rFonts w:asciiTheme="minorHAnsi" w:hAnsiTheme="minorHAnsi" w:cstheme="minorHAnsi"/>
          <w:szCs w:val="22"/>
        </w:rPr>
      </w:pPr>
      <w:bookmarkStart w:id="4" w:name="_Hlk157421503"/>
      <w:r w:rsidRPr="001C7649">
        <w:rPr>
          <w:rFonts w:asciiTheme="minorHAnsi" w:hAnsiTheme="minorHAnsi" w:cstheme="minorHAnsi"/>
          <w:szCs w:val="22"/>
        </w:rPr>
        <w:t>Stávající okno mezi knihovnou a zastřešeným atriem bude nutné vyměnit za okno s vyšší požární odolností – viz. PD PBŘ</w:t>
      </w:r>
      <w:r w:rsidR="00574953">
        <w:rPr>
          <w:rFonts w:asciiTheme="minorHAnsi" w:hAnsiTheme="minorHAnsi" w:cstheme="minorHAnsi"/>
          <w:szCs w:val="22"/>
        </w:rPr>
        <w:t xml:space="preserve">, současně toto okno bude mít nahrazené jedno křídlo na dveře, jež </w:t>
      </w:r>
      <w:del w:id="5" w:author="a38bb83a@outlook.cz" w:date="2024-01-29T10:48:00Z">
        <w:r w:rsidR="00574953" w:rsidDel="00CD5F21">
          <w:rPr>
            <w:rFonts w:asciiTheme="minorHAnsi" w:hAnsiTheme="minorHAnsi" w:cstheme="minorHAnsi"/>
            <w:szCs w:val="22"/>
          </w:rPr>
          <w:delText>zajiští</w:delText>
        </w:r>
      </w:del>
      <w:ins w:id="6" w:author="a38bb83a@outlook.cz" w:date="2024-01-29T10:48:00Z">
        <w:r w:rsidR="00CD5F21">
          <w:rPr>
            <w:rFonts w:asciiTheme="minorHAnsi" w:hAnsiTheme="minorHAnsi" w:cstheme="minorHAnsi"/>
            <w:szCs w:val="22"/>
          </w:rPr>
          <w:t>zajistí</w:t>
        </w:r>
      </w:ins>
      <w:r w:rsidR="00574953">
        <w:rPr>
          <w:rFonts w:asciiTheme="minorHAnsi" w:hAnsiTheme="minorHAnsi" w:cstheme="minorHAnsi"/>
          <w:szCs w:val="22"/>
        </w:rPr>
        <w:t xml:space="preserve"> propojení objektů</w:t>
      </w:r>
      <w:r w:rsidRPr="001C7649">
        <w:rPr>
          <w:rFonts w:asciiTheme="minorHAnsi" w:hAnsiTheme="minorHAnsi" w:cstheme="minorHAnsi"/>
          <w:szCs w:val="22"/>
        </w:rPr>
        <w:t>. Povrchová úprava okna zůstane ve stávajících odstínech.</w:t>
      </w:r>
    </w:p>
    <w:p w14:paraId="6448E242" w14:textId="0134F3A5" w:rsidR="00CD5F21" w:rsidRPr="001C7649" w:rsidRDefault="00CD5F21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ins w:id="7" w:author="a38bb83a@outlook.cz" w:date="2024-01-29T10:47:00Z">
        <w:r>
          <w:rPr>
            <w:rFonts w:asciiTheme="minorHAnsi" w:hAnsiTheme="minorHAnsi" w:cstheme="minorHAnsi"/>
            <w:szCs w:val="22"/>
          </w:rPr>
          <w:t xml:space="preserve">Probourána okna do stávající chodby budou </w:t>
        </w:r>
        <w:proofErr w:type="gramStart"/>
        <w:r>
          <w:rPr>
            <w:rFonts w:asciiTheme="minorHAnsi" w:hAnsiTheme="minorHAnsi" w:cstheme="minorHAnsi"/>
            <w:szCs w:val="22"/>
          </w:rPr>
          <w:t>opatřeny</w:t>
        </w:r>
      </w:ins>
      <w:proofErr w:type="gramEnd"/>
      <w:ins w:id="8" w:author="a38bb83a@outlook.cz" w:date="2024-01-29T10:48:00Z">
        <w:r>
          <w:rPr>
            <w:rFonts w:asciiTheme="minorHAnsi" w:hAnsiTheme="minorHAnsi" w:cstheme="minorHAnsi"/>
            <w:szCs w:val="22"/>
          </w:rPr>
          <w:t xml:space="preserve"> </w:t>
        </w:r>
      </w:ins>
      <w:ins w:id="9" w:author="a38bb83a@outlook.cz" w:date="2024-01-29T10:47:00Z">
        <w:r>
          <w:rPr>
            <w:rFonts w:asciiTheme="minorHAnsi" w:hAnsiTheme="minorHAnsi" w:cstheme="minorHAnsi"/>
            <w:szCs w:val="22"/>
          </w:rPr>
          <w:t xml:space="preserve">třemi hliníkovými </w:t>
        </w:r>
      </w:ins>
      <w:ins w:id="10" w:author="a38bb83a@outlook.cz" w:date="2024-01-29T10:48:00Z">
        <w:r>
          <w:rPr>
            <w:rFonts w:asciiTheme="minorHAnsi" w:hAnsiTheme="minorHAnsi" w:cstheme="minorHAnsi"/>
            <w:szCs w:val="22"/>
          </w:rPr>
          <w:t xml:space="preserve">okny </w:t>
        </w:r>
      </w:ins>
      <w:ins w:id="11" w:author="a38bb83a@outlook.cz" w:date="2024-01-29T10:47:00Z">
        <w:r>
          <w:rPr>
            <w:rFonts w:asciiTheme="minorHAnsi" w:hAnsiTheme="minorHAnsi" w:cstheme="minorHAnsi"/>
            <w:szCs w:val="22"/>
          </w:rPr>
          <w:t xml:space="preserve">s pevným </w:t>
        </w:r>
      </w:ins>
      <w:ins w:id="12" w:author="a38bb83a@outlook.cz" w:date="2024-01-29T10:48:00Z">
        <w:r>
          <w:rPr>
            <w:rFonts w:asciiTheme="minorHAnsi" w:hAnsiTheme="minorHAnsi" w:cstheme="minorHAnsi"/>
            <w:szCs w:val="22"/>
          </w:rPr>
          <w:t xml:space="preserve">zasklením a </w:t>
        </w:r>
      </w:ins>
      <w:proofErr w:type="spellStart"/>
      <w:ins w:id="13" w:author="a38bb83a@outlook.cz" w:date="2024-01-29T11:50:00Z">
        <w:r w:rsidR="00740C4A">
          <w:rPr>
            <w:rFonts w:asciiTheme="minorHAnsi" w:hAnsiTheme="minorHAnsi" w:cstheme="minorHAnsi"/>
            <w:szCs w:val="22"/>
          </w:rPr>
          <w:t>dvěm</w:t>
        </w:r>
      </w:ins>
      <w:ins w:id="14" w:author="a38bb83a@outlook.cz" w:date="2024-01-29T11:51:00Z">
        <w:r w:rsidR="00740C4A">
          <w:rPr>
            <w:rFonts w:asciiTheme="minorHAnsi" w:hAnsiTheme="minorHAnsi" w:cstheme="minorHAnsi"/>
            <w:szCs w:val="22"/>
          </w:rPr>
          <w:t>i</w:t>
        </w:r>
      </w:ins>
      <w:proofErr w:type="spellEnd"/>
      <w:ins w:id="15" w:author="a38bb83a@outlook.cz" w:date="2024-01-29T10:48:00Z">
        <w:r>
          <w:rPr>
            <w:rFonts w:asciiTheme="minorHAnsi" w:hAnsiTheme="minorHAnsi" w:cstheme="minorHAnsi"/>
            <w:szCs w:val="22"/>
          </w:rPr>
          <w:t xml:space="preserve"> hliníkovými dveřmi se skleněn</w:t>
        </w:r>
      </w:ins>
      <w:ins w:id="16" w:author="a38bb83a@outlook.cz" w:date="2024-01-29T11:50:00Z">
        <w:r w:rsidR="00740C4A">
          <w:rPr>
            <w:rFonts w:asciiTheme="minorHAnsi" w:hAnsiTheme="minorHAnsi" w:cstheme="minorHAnsi"/>
            <w:szCs w:val="22"/>
          </w:rPr>
          <w:t>ou</w:t>
        </w:r>
      </w:ins>
      <w:ins w:id="17" w:author="a38bb83a@outlook.cz" w:date="2024-01-29T10:48:00Z">
        <w:r>
          <w:rPr>
            <w:rFonts w:asciiTheme="minorHAnsi" w:hAnsiTheme="minorHAnsi" w:cstheme="minorHAnsi"/>
            <w:szCs w:val="22"/>
          </w:rPr>
          <w:t xml:space="preserve"> výplní. Rámy budou v barvě antracitu.</w:t>
        </w:r>
      </w:ins>
    </w:p>
    <w:bookmarkEnd w:id="4"/>
    <w:p w14:paraId="314C3F4B" w14:textId="694FE884" w:rsidR="00000AD9" w:rsidRPr="001C7649" w:rsidDel="00CD5F21" w:rsidRDefault="001C7649" w:rsidP="001C7649">
      <w:pPr>
        <w:pStyle w:val="VJTCalibri11norzarvlevo"/>
        <w:ind w:left="1134" w:firstLine="0"/>
        <w:rPr>
          <w:del w:id="18" w:author="a38bb83a@outlook.cz" w:date="2024-01-29T10:46:00Z"/>
          <w:rFonts w:asciiTheme="minorHAnsi" w:hAnsiTheme="minorHAnsi" w:cstheme="minorHAnsi"/>
          <w:szCs w:val="22"/>
        </w:rPr>
      </w:pPr>
      <w:del w:id="19" w:author="a38bb83a@outlook.cz" w:date="2024-01-29T10:46:00Z">
        <w:r w:rsidRPr="001C7649" w:rsidDel="00CD5F21">
          <w:rPr>
            <w:rFonts w:asciiTheme="minorHAnsi" w:hAnsiTheme="minorHAnsi" w:cstheme="minorHAnsi"/>
            <w:szCs w:val="22"/>
          </w:rPr>
          <w:delText>Alternativním řešením je použití protipožární rolety.</w:delText>
        </w:r>
      </w:del>
    </w:p>
    <w:p w14:paraId="5524DEBC" w14:textId="77777777" w:rsidR="00FA21C8" w:rsidRPr="001C7649" w:rsidRDefault="00FA21C8" w:rsidP="001C7649">
      <w:pPr>
        <w:pStyle w:val="VJTCalibrinadpis11"/>
        <w:spacing w:after="0"/>
        <w:ind w:left="1134" w:firstLine="0"/>
        <w:rPr>
          <w:rFonts w:asciiTheme="minorHAnsi" w:hAnsiTheme="minorHAnsi" w:cstheme="minorHAnsi"/>
          <w:b w:val="0"/>
          <w:i/>
          <w:szCs w:val="22"/>
        </w:rPr>
      </w:pPr>
      <w:r w:rsidRPr="001C7649">
        <w:rPr>
          <w:rFonts w:asciiTheme="minorHAnsi" w:hAnsiTheme="minorHAnsi" w:cstheme="minorHAnsi"/>
          <w:b w:val="0"/>
          <w:i/>
          <w:szCs w:val="22"/>
        </w:rPr>
        <w:t>Vnější:</w:t>
      </w:r>
    </w:p>
    <w:p w14:paraId="0281BEDF" w14:textId="77777777" w:rsidR="00000AD9" w:rsidRPr="001C7649" w:rsidRDefault="001C7649" w:rsidP="001C7649">
      <w:pPr>
        <w:pStyle w:val="VJTCalibri11norzarvlevo"/>
        <w:ind w:left="1134" w:firstLine="0"/>
        <w:jc w:val="left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Výplně otvorů v atriu z vnější strany budou ve stříbrném odstínu, z vnitřku v bílém odstínu. Tepelně technický parametr pro výplně oken (okna jako celku) je navržen </w:t>
      </w:r>
      <w:proofErr w:type="spellStart"/>
      <w:proofErr w:type="gramStart"/>
      <w:r w:rsidRPr="001C7649">
        <w:rPr>
          <w:rFonts w:asciiTheme="minorHAnsi" w:hAnsiTheme="minorHAnsi" w:cstheme="minorHAnsi"/>
          <w:szCs w:val="22"/>
        </w:rPr>
        <w:t>Uw</w:t>
      </w:r>
      <w:proofErr w:type="spellEnd"/>
      <w:r w:rsidRPr="001C7649">
        <w:rPr>
          <w:rFonts w:asciiTheme="minorHAnsi" w:hAnsiTheme="minorHAnsi" w:cstheme="minorHAnsi"/>
          <w:szCs w:val="22"/>
        </w:rPr>
        <w:t>&lt;</w:t>
      </w:r>
      <w:proofErr w:type="gramEnd"/>
      <w:r w:rsidRPr="001C7649">
        <w:rPr>
          <w:rFonts w:asciiTheme="minorHAnsi" w:hAnsiTheme="minorHAnsi" w:cstheme="minorHAnsi"/>
          <w:szCs w:val="22"/>
        </w:rPr>
        <w:t>1,2 W/m</w:t>
      </w:r>
      <w:r w:rsidRPr="001C7649">
        <w:rPr>
          <w:rFonts w:asciiTheme="minorHAnsi" w:hAnsiTheme="minorHAnsi" w:cstheme="minorHAnsi"/>
          <w:szCs w:val="22"/>
          <w:vertAlign w:val="superscript"/>
        </w:rPr>
        <w:t>2</w:t>
      </w:r>
      <w:r w:rsidRPr="001C7649">
        <w:rPr>
          <w:rFonts w:asciiTheme="minorHAnsi" w:hAnsiTheme="minorHAnsi" w:cstheme="minorHAnsi"/>
          <w:szCs w:val="22"/>
        </w:rPr>
        <w:t xml:space="preserve">.K a tepelně technický parametr pro výplně dveří (dveří jako celku) je navržen </w:t>
      </w:r>
      <w:proofErr w:type="spellStart"/>
      <w:r w:rsidRPr="001C7649">
        <w:rPr>
          <w:rFonts w:asciiTheme="minorHAnsi" w:hAnsiTheme="minorHAnsi" w:cstheme="minorHAnsi"/>
          <w:szCs w:val="22"/>
        </w:rPr>
        <w:t>Ud</w:t>
      </w:r>
      <w:proofErr w:type="spellEnd"/>
      <w:r w:rsidRPr="001C7649">
        <w:rPr>
          <w:rFonts w:asciiTheme="minorHAnsi" w:hAnsiTheme="minorHAnsi" w:cstheme="minorHAnsi"/>
          <w:szCs w:val="22"/>
        </w:rPr>
        <w:t>&lt;1,7 W/m</w:t>
      </w:r>
      <w:r w:rsidRPr="001C7649">
        <w:rPr>
          <w:rFonts w:asciiTheme="minorHAnsi" w:hAnsiTheme="minorHAnsi" w:cstheme="minorHAnsi"/>
          <w:szCs w:val="22"/>
          <w:vertAlign w:val="superscript"/>
        </w:rPr>
        <w:t>2</w:t>
      </w:r>
      <w:r w:rsidRPr="001C7649">
        <w:rPr>
          <w:rFonts w:asciiTheme="minorHAnsi" w:hAnsiTheme="minorHAnsi" w:cstheme="minorHAnsi"/>
          <w:szCs w:val="22"/>
        </w:rPr>
        <w:t>.K. Výpis oken a dveří bude v dalším stupni PD. Protipožární odolnost výplní otvorů – viz. PD PBŘ.</w:t>
      </w:r>
    </w:p>
    <w:p w14:paraId="46842C0E" w14:textId="77777777" w:rsidR="00000AD9" w:rsidRPr="001C7649" w:rsidRDefault="00000AD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</w:p>
    <w:p w14:paraId="579AF405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before="0"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Oplechování:</w:t>
      </w:r>
    </w:p>
    <w:p w14:paraId="6E9059FA" w14:textId="77777777" w:rsidR="00FA21C8" w:rsidRPr="001C7649" w:rsidRDefault="00FA21C8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 xml:space="preserve">Veškeré </w:t>
      </w:r>
      <w:r w:rsidR="00FF6195" w:rsidRPr="001C7649">
        <w:rPr>
          <w:rFonts w:asciiTheme="minorHAnsi" w:hAnsiTheme="minorHAnsi" w:cstheme="minorHAnsi"/>
          <w:szCs w:val="22"/>
        </w:rPr>
        <w:t xml:space="preserve">klempířské prvky budou </w:t>
      </w:r>
      <w:r w:rsidR="00000AD9" w:rsidRPr="001C7649">
        <w:rPr>
          <w:rFonts w:asciiTheme="minorHAnsi" w:hAnsiTheme="minorHAnsi" w:cstheme="minorHAnsi"/>
          <w:szCs w:val="22"/>
        </w:rPr>
        <w:t>metalovém</w:t>
      </w:r>
      <w:r w:rsidR="00FF6195" w:rsidRPr="001C7649">
        <w:rPr>
          <w:rFonts w:asciiTheme="minorHAnsi" w:hAnsiTheme="minorHAnsi" w:cstheme="minorHAnsi"/>
          <w:szCs w:val="22"/>
        </w:rPr>
        <w:t xml:space="preserve"> odstínu</w:t>
      </w:r>
      <w:r w:rsidR="00000AD9" w:rsidRPr="001C7649">
        <w:rPr>
          <w:rFonts w:asciiTheme="minorHAnsi" w:hAnsiTheme="minorHAnsi" w:cstheme="minorHAnsi"/>
          <w:szCs w:val="22"/>
        </w:rPr>
        <w:t>, předpokládá se titanzinek</w:t>
      </w:r>
      <w:r w:rsidR="00FF6195" w:rsidRPr="001C7649">
        <w:rPr>
          <w:rFonts w:asciiTheme="minorHAnsi" w:hAnsiTheme="minorHAnsi" w:cstheme="minorHAnsi"/>
          <w:szCs w:val="22"/>
        </w:rPr>
        <w:t>, popř. z poplastovaného plechu</w:t>
      </w:r>
      <w:r w:rsidRPr="001C7649">
        <w:rPr>
          <w:rFonts w:asciiTheme="minorHAnsi" w:hAnsiTheme="minorHAnsi" w:cstheme="minorHAnsi"/>
          <w:szCs w:val="22"/>
        </w:rPr>
        <w:t xml:space="preserve">. </w:t>
      </w:r>
    </w:p>
    <w:p w14:paraId="32D8B6D2" w14:textId="77777777" w:rsidR="00000AD9" w:rsidRPr="001C7649" w:rsidRDefault="00000AD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</w:p>
    <w:p w14:paraId="3EEA5873" w14:textId="77777777" w:rsidR="00FA21C8" w:rsidRPr="001C7649" w:rsidRDefault="00FA21C8" w:rsidP="001C7649">
      <w:pPr>
        <w:pStyle w:val="VJTCalibrinadpis11"/>
        <w:numPr>
          <w:ilvl w:val="0"/>
          <w:numId w:val="7"/>
        </w:numPr>
        <w:spacing w:before="0" w:after="0"/>
        <w:ind w:left="1134" w:hanging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Ocelové konstrukce:</w:t>
      </w:r>
    </w:p>
    <w:p w14:paraId="3F501C87" w14:textId="77777777" w:rsidR="001C7649" w:rsidRPr="001C7649" w:rsidRDefault="001C764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Ocelové konstrukce budou opatřeny povrchovou úpravou základním a následně krycím lakem v patřičném odstínu RAL, případně s protipožárním nátěrem – viz. PD PBŘ.</w:t>
      </w:r>
    </w:p>
    <w:p w14:paraId="7F633E55" w14:textId="77777777" w:rsidR="00CB3169" w:rsidRPr="001C7649" w:rsidRDefault="00CB3169" w:rsidP="001C7649">
      <w:pPr>
        <w:pStyle w:val="VJTCalibri11norzarvlevo"/>
        <w:ind w:left="1134" w:firstLine="0"/>
        <w:rPr>
          <w:rFonts w:asciiTheme="minorHAnsi" w:hAnsiTheme="minorHAnsi" w:cstheme="minorHAnsi"/>
          <w:szCs w:val="22"/>
        </w:rPr>
      </w:pPr>
    </w:p>
    <w:p w14:paraId="1D5B342C" w14:textId="77777777" w:rsidR="000E1313" w:rsidRPr="001C7649" w:rsidRDefault="000E1313" w:rsidP="001C7649">
      <w:pPr>
        <w:pStyle w:val="TMSaCour12Tun"/>
        <w:numPr>
          <w:ilvl w:val="1"/>
          <w:numId w:val="23"/>
        </w:numPr>
        <w:ind w:left="1134" w:hanging="1134"/>
        <w:rPr>
          <w:rFonts w:asciiTheme="minorHAnsi" w:hAnsiTheme="minorHAnsi" w:cstheme="minorHAnsi"/>
          <w:sz w:val="22"/>
          <w:szCs w:val="22"/>
        </w:rPr>
      </w:pPr>
      <w:r w:rsidRPr="001C7649">
        <w:rPr>
          <w:rFonts w:asciiTheme="minorHAnsi" w:hAnsiTheme="minorHAnsi" w:cstheme="minorHAnsi"/>
          <w:sz w:val="22"/>
          <w:szCs w:val="22"/>
        </w:rPr>
        <w:t>Vodovod:</w:t>
      </w:r>
    </w:p>
    <w:p w14:paraId="4EED4809" w14:textId="77777777" w:rsidR="000E1313" w:rsidRPr="001C7649" w:rsidRDefault="000E1313" w:rsidP="001C7649">
      <w:pPr>
        <w:pStyle w:val="TMSVLnormZarVlevo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Viz samostatná část PD.</w:t>
      </w:r>
    </w:p>
    <w:p w14:paraId="7FF1691E" w14:textId="77777777" w:rsidR="000E1313" w:rsidRPr="001C7649" w:rsidRDefault="000E1313" w:rsidP="001C7649">
      <w:pPr>
        <w:pStyle w:val="TMSaCour12Tun"/>
        <w:ind w:left="1134" w:hanging="1134"/>
        <w:rPr>
          <w:rFonts w:asciiTheme="minorHAnsi" w:hAnsiTheme="minorHAnsi" w:cstheme="minorHAnsi"/>
          <w:sz w:val="22"/>
          <w:szCs w:val="22"/>
        </w:rPr>
      </w:pPr>
      <w:r w:rsidRPr="001C7649">
        <w:rPr>
          <w:rFonts w:asciiTheme="minorHAnsi" w:hAnsiTheme="minorHAnsi" w:cstheme="minorHAnsi"/>
          <w:sz w:val="22"/>
          <w:szCs w:val="22"/>
        </w:rPr>
        <w:t>Kanalizace splašková, dešťová</w:t>
      </w:r>
    </w:p>
    <w:p w14:paraId="6B5A9AA8" w14:textId="77777777" w:rsidR="000E1313" w:rsidRPr="001C7649" w:rsidRDefault="000E1313" w:rsidP="001C7649">
      <w:pPr>
        <w:pStyle w:val="TMSVLnormZarVlevo"/>
        <w:ind w:left="1134"/>
        <w:rPr>
          <w:rFonts w:asciiTheme="minorHAnsi" w:hAnsiTheme="minorHAnsi" w:cstheme="minorHAnsi"/>
          <w:szCs w:val="22"/>
        </w:rPr>
      </w:pPr>
      <w:r w:rsidRPr="001C7649">
        <w:rPr>
          <w:rFonts w:asciiTheme="minorHAnsi" w:hAnsiTheme="minorHAnsi" w:cstheme="minorHAnsi"/>
          <w:szCs w:val="22"/>
        </w:rPr>
        <w:t>Viz samostatná část PD.</w:t>
      </w:r>
    </w:p>
    <w:p w14:paraId="0DEC1B7E" w14:textId="77777777" w:rsidR="000E1313" w:rsidRPr="001C7649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1C7649">
        <w:rPr>
          <w:rFonts w:asciiTheme="minorHAnsi" w:hAnsiTheme="minorHAnsi"/>
          <w:sz w:val="22"/>
          <w:szCs w:val="22"/>
        </w:rPr>
        <w:t>Vytápění</w:t>
      </w:r>
    </w:p>
    <w:p w14:paraId="35E75903" w14:textId="77777777" w:rsidR="000E1313" w:rsidRPr="001C7649" w:rsidRDefault="000E1313" w:rsidP="00022D04">
      <w:pPr>
        <w:pStyle w:val="TMSVLnormZarVlevo"/>
        <w:ind w:left="1134"/>
        <w:rPr>
          <w:rFonts w:asciiTheme="minorHAnsi" w:hAnsiTheme="minorHAnsi"/>
          <w:szCs w:val="22"/>
        </w:rPr>
      </w:pPr>
      <w:r w:rsidRPr="001C7649">
        <w:rPr>
          <w:rFonts w:asciiTheme="minorHAnsi" w:hAnsiTheme="minorHAnsi"/>
          <w:szCs w:val="22"/>
        </w:rPr>
        <w:t>Viz samostatná část PD.</w:t>
      </w:r>
    </w:p>
    <w:p w14:paraId="074E9053" w14:textId="77777777" w:rsidR="000E1313" w:rsidRPr="001C7649" w:rsidRDefault="000E1313" w:rsidP="00022D04">
      <w:pPr>
        <w:pStyle w:val="TMSaCour12Tun"/>
        <w:tabs>
          <w:tab w:val="left" w:pos="1134"/>
        </w:tabs>
        <w:ind w:left="1134" w:hanging="1134"/>
        <w:rPr>
          <w:rFonts w:asciiTheme="minorHAnsi" w:hAnsiTheme="minorHAnsi"/>
          <w:sz w:val="22"/>
          <w:szCs w:val="22"/>
        </w:rPr>
      </w:pPr>
      <w:r w:rsidRPr="001C7649">
        <w:rPr>
          <w:rFonts w:asciiTheme="minorHAnsi" w:hAnsiTheme="minorHAnsi"/>
          <w:sz w:val="22"/>
          <w:szCs w:val="22"/>
        </w:rPr>
        <w:t>Větrání</w:t>
      </w:r>
    </w:p>
    <w:p w14:paraId="6C037786" w14:textId="77777777" w:rsidR="000E1313" w:rsidRPr="001C7649" w:rsidRDefault="000E1313" w:rsidP="00022D04">
      <w:pPr>
        <w:pStyle w:val="TMSVLnormZarVlevo"/>
        <w:ind w:left="1134"/>
        <w:rPr>
          <w:rFonts w:asciiTheme="minorHAnsi" w:hAnsiTheme="minorHAnsi"/>
          <w:szCs w:val="22"/>
        </w:rPr>
      </w:pPr>
      <w:r w:rsidRPr="001C7649">
        <w:rPr>
          <w:rFonts w:asciiTheme="minorHAnsi" w:hAnsiTheme="minorHAnsi"/>
          <w:szCs w:val="22"/>
        </w:rPr>
        <w:t>Požadavky na větrání obytných budov, dle ČSN EN 15665/Z1, jsou dány hygienickým množstvím 25 m</w:t>
      </w:r>
      <w:r w:rsidRPr="001C7649">
        <w:rPr>
          <w:rFonts w:asciiTheme="minorHAnsi" w:hAnsiTheme="minorHAnsi"/>
          <w:szCs w:val="22"/>
          <w:vertAlign w:val="superscript"/>
        </w:rPr>
        <w:t>3</w:t>
      </w:r>
      <w:r w:rsidRPr="001C7649">
        <w:rPr>
          <w:rFonts w:asciiTheme="minorHAnsi" w:hAnsiTheme="minorHAnsi"/>
          <w:szCs w:val="22"/>
        </w:rPr>
        <w:t>/h na WC, 50 m</w:t>
      </w:r>
      <w:r w:rsidRPr="001C7649">
        <w:rPr>
          <w:rFonts w:asciiTheme="minorHAnsi" w:hAnsiTheme="minorHAnsi"/>
          <w:szCs w:val="22"/>
          <w:vertAlign w:val="superscript"/>
        </w:rPr>
        <w:t>3</w:t>
      </w:r>
      <w:r w:rsidRPr="001C7649">
        <w:rPr>
          <w:rFonts w:asciiTheme="minorHAnsi" w:hAnsiTheme="minorHAnsi"/>
          <w:szCs w:val="22"/>
        </w:rPr>
        <w:t>/h na koupelnu, a 100 m</w:t>
      </w:r>
      <w:r w:rsidRPr="001C7649">
        <w:rPr>
          <w:rFonts w:asciiTheme="minorHAnsi" w:hAnsiTheme="minorHAnsi"/>
          <w:szCs w:val="22"/>
          <w:vertAlign w:val="superscript"/>
        </w:rPr>
        <w:t>3</w:t>
      </w:r>
      <w:r w:rsidRPr="001C7649">
        <w:rPr>
          <w:rFonts w:asciiTheme="minorHAnsi" w:hAnsiTheme="minorHAnsi"/>
          <w:szCs w:val="22"/>
        </w:rPr>
        <w:t xml:space="preserve">/h na kuchyň. Větrání ostatních místností a prostorů objektu bude přirozené pomocí otevíravých oken opatřených kováním umožňujícím </w:t>
      </w:r>
      <w:proofErr w:type="spellStart"/>
      <w:r w:rsidRPr="001C7649">
        <w:rPr>
          <w:rFonts w:asciiTheme="minorHAnsi" w:hAnsiTheme="minorHAnsi"/>
          <w:szCs w:val="22"/>
        </w:rPr>
        <w:t>mikroventilaci</w:t>
      </w:r>
      <w:proofErr w:type="spellEnd"/>
      <w:r w:rsidRPr="001C7649">
        <w:rPr>
          <w:rFonts w:asciiTheme="minorHAnsi" w:hAnsiTheme="minorHAnsi"/>
          <w:szCs w:val="22"/>
        </w:rPr>
        <w:t xml:space="preserve"> umožňující požadovanou výměnu vzduchu 0,3/h.</w:t>
      </w:r>
    </w:p>
    <w:p w14:paraId="5C0D326F" w14:textId="77777777" w:rsidR="000E1313" w:rsidRPr="001C7649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1C7649">
        <w:rPr>
          <w:rFonts w:asciiTheme="minorHAnsi" w:hAnsiTheme="minorHAnsi"/>
          <w:sz w:val="22"/>
          <w:szCs w:val="22"/>
        </w:rPr>
        <w:t>Zařízení silnoproudé elektrotechniky</w:t>
      </w:r>
    </w:p>
    <w:p w14:paraId="0154B5C1" w14:textId="77777777" w:rsidR="00E15636" w:rsidRPr="001C7649" w:rsidRDefault="000E1313" w:rsidP="00E15636">
      <w:pPr>
        <w:pStyle w:val="TMSVLnormZarVlevo"/>
        <w:ind w:left="1134"/>
        <w:rPr>
          <w:rFonts w:asciiTheme="minorHAnsi" w:hAnsiTheme="minorHAnsi"/>
          <w:szCs w:val="22"/>
        </w:rPr>
      </w:pPr>
      <w:r w:rsidRPr="001C7649">
        <w:rPr>
          <w:rFonts w:asciiTheme="minorHAnsi" w:hAnsiTheme="minorHAnsi"/>
          <w:szCs w:val="22"/>
        </w:rPr>
        <w:t>Viz samostatná část PD.</w:t>
      </w:r>
      <w:r w:rsidR="00E15636" w:rsidRPr="001C7649">
        <w:rPr>
          <w:rFonts w:asciiTheme="minorHAnsi" w:hAnsiTheme="minorHAnsi"/>
          <w:szCs w:val="22"/>
        </w:rPr>
        <w:br/>
      </w:r>
    </w:p>
    <w:p w14:paraId="29CD5008" w14:textId="77777777" w:rsidR="00E15636" w:rsidRPr="001C7649" w:rsidRDefault="00E15636" w:rsidP="00E15636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1C7649">
        <w:rPr>
          <w:rFonts w:asciiTheme="minorHAnsi" w:hAnsiTheme="minorHAnsi"/>
          <w:sz w:val="22"/>
          <w:szCs w:val="22"/>
        </w:rPr>
        <w:lastRenderedPageBreak/>
        <w:t>Zařízení slaboproudé elektrotechniky</w:t>
      </w:r>
    </w:p>
    <w:p w14:paraId="44840F1C" w14:textId="77777777" w:rsidR="00E15636" w:rsidRPr="009E519A" w:rsidRDefault="00E15636" w:rsidP="00E15636">
      <w:pPr>
        <w:pStyle w:val="TMSVLnormZarVlevo"/>
        <w:ind w:left="1134"/>
        <w:rPr>
          <w:rFonts w:asciiTheme="minorHAnsi" w:hAnsiTheme="minorHAnsi"/>
          <w:szCs w:val="22"/>
        </w:rPr>
      </w:pPr>
      <w:r w:rsidRPr="001C7649">
        <w:rPr>
          <w:rFonts w:asciiTheme="minorHAnsi" w:hAnsiTheme="minorHAnsi"/>
          <w:szCs w:val="22"/>
        </w:rPr>
        <w:t>Viz samostatná část PD.</w:t>
      </w:r>
      <w:r w:rsidRPr="001C7649">
        <w:rPr>
          <w:rFonts w:asciiTheme="minorHAnsi" w:hAnsiTheme="minorHAnsi"/>
          <w:szCs w:val="22"/>
        </w:rPr>
        <w:br/>
      </w:r>
    </w:p>
    <w:p w14:paraId="1944801A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Požární zařízení</w:t>
      </w:r>
    </w:p>
    <w:p w14:paraId="73F315D9" w14:textId="77777777" w:rsidR="000E1313" w:rsidRDefault="000E1313" w:rsidP="00022D04">
      <w:pPr>
        <w:pStyle w:val="Textodstavce"/>
        <w:numPr>
          <w:ilvl w:val="0"/>
          <w:numId w:val="0"/>
        </w:numPr>
        <w:spacing w:before="0" w:after="0"/>
        <w:ind w:left="1134"/>
        <w:rPr>
          <w:rFonts w:asciiTheme="minorHAnsi" w:hAnsiTheme="minorHAnsi" w:cs="Courier New"/>
          <w:szCs w:val="22"/>
        </w:rPr>
      </w:pPr>
      <w:r w:rsidRPr="009E519A">
        <w:rPr>
          <w:rFonts w:asciiTheme="minorHAnsi" w:hAnsiTheme="minorHAnsi" w:cs="Courier New"/>
          <w:szCs w:val="22"/>
        </w:rPr>
        <w:t xml:space="preserve">Viz samostatná </w:t>
      </w:r>
      <w:r w:rsidR="00B52C26" w:rsidRPr="009E519A">
        <w:rPr>
          <w:rFonts w:asciiTheme="minorHAnsi" w:hAnsiTheme="minorHAnsi" w:cs="Courier New"/>
          <w:szCs w:val="22"/>
        </w:rPr>
        <w:t>příloha – „D. 1.3</w:t>
      </w:r>
      <w:r w:rsidRPr="009E519A">
        <w:rPr>
          <w:rFonts w:asciiTheme="minorHAnsi" w:hAnsiTheme="minorHAnsi" w:cs="Courier New"/>
          <w:szCs w:val="22"/>
        </w:rPr>
        <w:t>. - Požárně bezpečnostní řešení“ – Ing. Petr Matějek.</w:t>
      </w:r>
    </w:p>
    <w:p w14:paraId="4F9A0CB5" w14:textId="77777777" w:rsidR="001C7649" w:rsidRPr="009E519A" w:rsidRDefault="001C7649" w:rsidP="00022D04">
      <w:pPr>
        <w:pStyle w:val="Textodstavce"/>
        <w:numPr>
          <w:ilvl w:val="0"/>
          <w:numId w:val="0"/>
        </w:numPr>
        <w:spacing w:before="0" w:after="0"/>
        <w:ind w:left="1134"/>
        <w:rPr>
          <w:rFonts w:asciiTheme="minorHAnsi" w:hAnsiTheme="minorHAnsi" w:cs="Courier New"/>
          <w:szCs w:val="22"/>
        </w:rPr>
      </w:pPr>
    </w:p>
    <w:p w14:paraId="63E664BA" w14:textId="77777777" w:rsidR="000E1313" w:rsidRPr="009E519A" w:rsidRDefault="000E1313" w:rsidP="00022D04">
      <w:pPr>
        <w:pStyle w:val="TMSCourier13bTun"/>
        <w:spacing w:before="120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Tepelně technické vlastnosti stavebních konstrukcí a výplní otvorů</w:t>
      </w:r>
    </w:p>
    <w:p w14:paraId="18B31FC5" w14:textId="77777777" w:rsidR="000E1313" w:rsidRPr="009E519A" w:rsidRDefault="000E1313" w:rsidP="00022D04">
      <w:pPr>
        <w:pStyle w:val="Zkladntext21"/>
        <w:overflowPunct/>
        <w:autoSpaceDE/>
        <w:autoSpaceDN/>
        <w:adjustRightInd/>
        <w:spacing w:before="0" w:line="240" w:lineRule="auto"/>
        <w:ind w:left="1134"/>
        <w:jc w:val="left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9E519A">
        <w:rPr>
          <w:rFonts w:asciiTheme="minorHAnsi" w:hAnsiTheme="minorHAnsi" w:cs="Courier New"/>
          <w:sz w:val="22"/>
          <w:szCs w:val="22"/>
        </w:rPr>
        <w:t>Tepelně technické vlastnosti konstrukcí obálky budovy byly posuzovány dle ČSN EN 73 0540:</w:t>
      </w:r>
      <w:proofErr w:type="gramStart"/>
      <w:r w:rsidRPr="009E519A">
        <w:rPr>
          <w:rFonts w:asciiTheme="minorHAnsi" w:hAnsiTheme="minorHAnsi" w:cs="Courier New"/>
          <w:sz w:val="22"/>
          <w:szCs w:val="22"/>
        </w:rPr>
        <w:t>2 -2011</w:t>
      </w:r>
      <w:proofErr w:type="gramEnd"/>
      <w:r w:rsidRPr="009E519A">
        <w:rPr>
          <w:rFonts w:asciiTheme="minorHAnsi" w:hAnsiTheme="minorHAnsi" w:cs="Courier New"/>
          <w:sz w:val="22"/>
          <w:szCs w:val="22"/>
        </w:rPr>
        <w:t>. Kontrolou a výpočtem bylo shledáno, že všechny konstrukce vyhovují požadovaným hodnotám normy.</w:t>
      </w:r>
    </w:p>
    <w:p w14:paraId="2AD68722" w14:textId="77777777" w:rsidR="000E1313" w:rsidRPr="009E519A" w:rsidRDefault="000E1313" w:rsidP="00022D04">
      <w:pPr>
        <w:pStyle w:val="TMSCourier13bTun"/>
        <w:spacing w:before="120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Způsob založení objektu s ohledem na výsledky inženýrsko-geologického a hydrogeologického průzkumu</w:t>
      </w:r>
    </w:p>
    <w:p w14:paraId="030AF088" w14:textId="77777777" w:rsidR="000E1313" w:rsidRPr="009E519A" w:rsidRDefault="00CB3169" w:rsidP="00022D04">
      <w:pPr>
        <w:ind w:left="1134"/>
        <w:rPr>
          <w:rFonts w:asciiTheme="minorHAnsi" w:hAnsiTheme="minorHAnsi" w:cs="Courier New"/>
          <w:color w:val="000000"/>
          <w:szCs w:val="22"/>
        </w:rPr>
      </w:pPr>
      <w:r>
        <w:rPr>
          <w:rFonts w:asciiTheme="minorHAnsi" w:hAnsiTheme="minorHAnsi"/>
          <w:szCs w:val="22"/>
        </w:rPr>
        <w:t xml:space="preserve">Jedná se o nástavbu objektu. Statickým výpočtem bylo ověřeno, že přitažení </w:t>
      </w:r>
      <w:r w:rsidR="001C7649">
        <w:rPr>
          <w:rFonts w:asciiTheme="minorHAnsi" w:hAnsiTheme="minorHAnsi"/>
          <w:szCs w:val="22"/>
        </w:rPr>
        <w:t xml:space="preserve">základových </w:t>
      </w:r>
      <w:r>
        <w:rPr>
          <w:rFonts w:asciiTheme="minorHAnsi" w:hAnsiTheme="minorHAnsi"/>
          <w:szCs w:val="22"/>
        </w:rPr>
        <w:t xml:space="preserve">konstrukcí vyhoví statickým požadavkům.  </w:t>
      </w:r>
    </w:p>
    <w:p w14:paraId="55BA4854" w14:textId="77777777" w:rsidR="000E1313" w:rsidRPr="009E519A" w:rsidRDefault="000E1313" w:rsidP="00022D04">
      <w:pPr>
        <w:pStyle w:val="TMSCourier13bTun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Vliv objektu a jeho užívání na životní prostředí a řešení případných negativních účinků</w:t>
      </w:r>
    </w:p>
    <w:p w14:paraId="66759DD3" w14:textId="77777777" w:rsidR="000E1313" w:rsidRPr="009E519A" w:rsidRDefault="000E1313" w:rsidP="00022D04">
      <w:pPr>
        <w:pStyle w:val="TMSVLnormZarVlevo"/>
        <w:ind w:left="1134"/>
        <w:jc w:val="both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- na pozemních komunikacích dochází k exhalacím výfukových plynů a hluku, v průběhu výstavby bude mírně zvýšen provoz na místních komunikacích, což sebou nese i mírně zvýšený hluk a exhalace</w:t>
      </w:r>
    </w:p>
    <w:p w14:paraId="49349A4B" w14:textId="77777777" w:rsidR="000E1313" w:rsidRPr="009E519A" w:rsidRDefault="000E1313" w:rsidP="00022D04">
      <w:pPr>
        <w:pStyle w:val="TMSVLnormZarVlevo"/>
        <w:ind w:left="1134"/>
        <w:jc w:val="both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- Výstavbou budou dotčena ochranná pásma areálových inženýrských sítí. Před zahájením výstavby budou všechny stávající inženýrské sítě vytýčeny.</w:t>
      </w:r>
    </w:p>
    <w:p w14:paraId="021005A4" w14:textId="77777777" w:rsidR="000E1313" w:rsidRPr="009E519A" w:rsidRDefault="000E1313" w:rsidP="00022D04">
      <w:pPr>
        <w:pStyle w:val="TMSVLnormZarVlevo"/>
        <w:ind w:left="1134"/>
        <w:jc w:val="both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- Lokalita výstavby navrhované stavby nespadá do zvláště chráněného území ve smyslu § 12, 13, 14 zákona č.114/1992 Sb., o ochraně přírody a krajiny. To znamená, že neleží na území národního parku, chráněné krajinné oblasti, přírodního parku, národní přírodní rezervace, přírodní rezervace, národní přírodní památky, přírodní památky ani přechodně chráněné plochy.</w:t>
      </w:r>
    </w:p>
    <w:p w14:paraId="3BB5289D" w14:textId="77777777" w:rsidR="000E1313" w:rsidRDefault="000E1313" w:rsidP="00022D04">
      <w:pPr>
        <w:pStyle w:val="TMSVLnormZarVlevo"/>
        <w:ind w:left="1134"/>
        <w:jc w:val="both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- Lokalita nepodléhá ustanovení § 18 o omezení činností v chráněném ložiskovém území dle zákona ČSR č. 44/1988 Sb., o ochraně a využití nerostného bohatství. Zájmový pozemek nepodléhá celoplošným ani lokálním ochranám dle zákona č. 114/1992 Sb., o ochraně přírody, a požadavkům zákona č. 289/1995 Sb., o lesích.</w:t>
      </w:r>
    </w:p>
    <w:p w14:paraId="643913A0" w14:textId="77777777" w:rsidR="001F1570" w:rsidRDefault="001F1570" w:rsidP="00022D04">
      <w:pPr>
        <w:pStyle w:val="TMSVLnormZarVlevo"/>
        <w:ind w:left="1134"/>
        <w:jc w:val="both"/>
        <w:rPr>
          <w:ins w:id="20" w:author="a38bb83a@outlook.cz" w:date="2024-02-19T10:23:00Z"/>
          <w:rFonts w:asciiTheme="minorHAnsi" w:hAnsiTheme="minorHAnsi"/>
          <w:szCs w:val="22"/>
        </w:rPr>
      </w:pPr>
    </w:p>
    <w:p w14:paraId="07496250" w14:textId="59DC2B64" w:rsidR="006B7A7A" w:rsidRPr="006B7A7A" w:rsidRDefault="006B7A7A" w:rsidP="00022D04">
      <w:pPr>
        <w:pStyle w:val="TMSVLnormZarVlevo"/>
        <w:ind w:left="1134"/>
        <w:jc w:val="both"/>
        <w:rPr>
          <w:rFonts w:asciiTheme="minorHAnsi" w:hAnsiTheme="minorHAnsi"/>
          <w:b/>
          <w:bCs/>
          <w:szCs w:val="22"/>
          <w:rPrChange w:id="21" w:author="a38bb83a@outlook.cz" w:date="2024-02-19T10:23:00Z">
            <w:rPr>
              <w:rFonts w:asciiTheme="minorHAnsi" w:hAnsiTheme="minorHAnsi"/>
              <w:szCs w:val="22"/>
            </w:rPr>
          </w:rPrChange>
        </w:rPr>
      </w:pPr>
      <w:ins w:id="22" w:author="a38bb83a@outlook.cz" w:date="2024-02-19T10:23:00Z">
        <w:r w:rsidRPr="006B7A7A">
          <w:rPr>
            <w:rFonts w:asciiTheme="minorHAnsi" w:hAnsiTheme="minorHAnsi"/>
            <w:b/>
            <w:bCs/>
            <w:szCs w:val="22"/>
            <w:rPrChange w:id="23" w:author="a38bb83a@outlook.cz" w:date="2024-02-19T10:23:00Z">
              <w:rPr>
                <w:rFonts w:asciiTheme="minorHAnsi" w:hAnsiTheme="minorHAnsi"/>
                <w:szCs w:val="22"/>
              </w:rPr>
            </w:rPrChange>
          </w:rPr>
          <w:t>Odpady</w:t>
        </w:r>
      </w:ins>
    </w:p>
    <w:p w14:paraId="7B4EE6D1" w14:textId="77777777" w:rsidR="006B7A7A" w:rsidRPr="00242E73" w:rsidRDefault="006B7A7A" w:rsidP="006B7A7A">
      <w:pPr>
        <w:pStyle w:val="Zkladntext"/>
        <w:spacing w:after="0"/>
        <w:ind w:left="1134"/>
        <w:rPr>
          <w:ins w:id="24" w:author="a38bb83a@outlook.cz" w:date="2024-02-19T10:22:00Z"/>
          <w:rFonts w:ascii="Calibri" w:hAnsi="Calibri" w:cs="Calibri"/>
          <w:sz w:val="18"/>
          <w:szCs w:val="22"/>
        </w:rPr>
        <w:pPrChange w:id="25" w:author="a38bb83a@outlook.cz" w:date="2024-02-19T10:23:00Z">
          <w:pPr>
            <w:pStyle w:val="Zkladntext"/>
            <w:spacing w:after="0"/>
            <w:ind w:left="709"/>
          </w:pPr>
        </w:pPrChange>
      </w:pPr>
      <w:ins w:id="26" w:author="a38bb83a@outlook.cz" w:date="2024-02-19T10:22:00Z">
        <w:r w:rsidRPr="00242E73">
          <w:rPr>
            <w:rFonts w:ascii="Calibri" w:hAnsi="Calibri" w:cs="Calibri"/>
            <w:sz w:val="18"/>
            <w:szCs w:val="22"/>
          </w:rPr>
          <w:t>Předpokládané množství odpadu ze stavební činnosti:</w:t>
        </w:r>
      </w:ins>
    </w:p>
    <w:p w14:paraId="1CF9CC93" w14:textId="77777777" w:rsidR="006B7A7A" w:rsidRPr="00242E73" w:rsidRDefault="006B7A7A" w:rsidP="006B7A7A">
      <w:pPr>
        <w:tabs>
          <w:tab w:val="clear" w:pos="2268"/>
        </w:tabs>
        <w:ind w:left="1134"/>
        <w:rPr>
          <w:ins w:id="27" w:author="a38bb83a@outlook.cz" w:date="2024-02-19T10:22:00Z"/>
          <w:rFonts w:ascii="Calibri" w:hAnsi="Calibri" w:cs="Calibri"/>
          <w:sz w:val="18"/>
          <w:szCs w:val="22"/>
        </w:rPr>
        <w:pPrChange w:id="28" w:author="a38bb83a@outlook.cz" w:date="2024-02-19T10:23:00Z">
          <w:pPr>
            <w:tabs>
              <w:tab w:val="clear" w:pos="2268"/>
            </w:tabs>
            <w:ind w:left="709"/>
          </w:pPr>
        </w:pPrChange>
      </w:pPr>
      <w:ins w:id="29" w:author="a38bb83a@outlook.cz" w:date="2024-02-19T10:22:00Z">
        <w:r w:rsidRPr="00242E73">
          <w:rPr>
            <w:rFonts w:ascii="Calibri" w:hAnsi="Calibri" w:cs="Calibri"/>
            <w:sz w:val="18"/>
            <w:szCs w:val="22"/>
          </w:rPr>
          <w:t>komunální odpad produkovaný pracovníky:</w:t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  <w:t>cca 40 kg/den, což je cca 0,35 m</w:t>
        </w:r>
        <w:r w:rsidRPr="00242E73">
          <w:rPr>
            <w:rFonts w:ascii="Calibri" w:hAnsi="Calibri" w:cs="Calibri"/>
            <w:sz w:val="18"/>
            <w:szCs w:val="22"/>
            <w:vertAlign w:val="superscript"/>
          </w:rPr>
          <w:t>3</w:t>
        </w:r>
        <w:r w:rsidRPr="00242E73">
          <w:rPr>
            <w:rFonts w:ascii="Calibri" w:hAnsi="Calibri" w:cs="Calibri"/>
            <w:sz w:val="18"/>
            <w:szCs w:val="22"/>
          </w:rPr>
          <w:t>/den</w:t>
        </w:r>
      </w:ins>
    </w:p>
    <w:p w14:paraId="3629E591" w14:textId="6C8D45FA" w:rsidR="006B7A7A" w:rsidRPr="00242E73" w:rsidRDefault="006B7A7A" w:rsidP="006B7A7A">
      <w:pPr>
        <w:tabs>
          <w:tab w:val="clear" w:pos="2268"/>
        </w:tabs>
        <w:ind w:left="1134"/>
        <w:rPr>
          <w:ins w:id="30" w:author="a38bb83a@outlook.cz" w:date="2024-02-19T10:22:00Z"/>
          <w:rFonts w:ascii="Calibri" w:hAnsi="Calibri" w:cs="Calibri"/>
          <w:sz w:val="18"/>
          <w:szCs w:val="22"/>
        </w:rPr>
        <w:pPrChange w:id="31" w:author="a38bb83a@outlook.cz" w:date="2024-02-19T10:23:00Z">
          <w:pPr>
            <w:tabs>
              <w:tab w:val="clear" w:pos="2268"/>
            </w:tabs>
            <w:ind w:left="709"/>
          </w:pPr>
        </w:pPrChange>
      </w:pPr>
      <w:ins w:id="32" w:author="a38bb83a@outlook.cz" w:date="2024-02-19T10:22:00Z">
        <w:r w:rsidRPr="00242E73">
          <w:rPr>
            <w:rFonts w:ascii="Calibri" w:hAnsi="Calibri" w:cs="Calibri"/>
            <w:sz w:val="18"/>
            <w:szCs w:val="22"/>
          </w:rPr>
          <w:t>vybouraný materiál (beton, cihly):</w:t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  <w:t>cca 0,6 m</w:t>
        </w:r>
        <w:r w:rsidRPr="00242E73">
          <w:rPr>
            <w:rFonts w:ascii="Calibri" w:hAnsi="Calibri" w:cs="Calibri"/>
            <w:sz w:val="18"/>
            <w:szCs w:val="22"/>
            <w:vertAlign w:val="superscript"/>
          </w:rPr>
          <w:t>3</w:t>
        </w:r>
        <w:r w:rsidRPr="00242E73">
          <w:rPr>
            <w:rFonts w:ascii="Calibri" w:hAnsi="Calibri" w:cs="Calibri"/>
            <w:sz w:val="18"/>
            <w:szCs w:val="22"/>
          </w:rPr>
          <w:t>/</w:t>
        </w:r>
        <w:proofErr w:type="gramStart"/>
        <w:r w:rsidRPr="00242E73">
          <w:rPr>
            <w:rFonts w:ascii="Calibri" w:hAnsi="Calibri" w:cs="Calibri"/>
            <w:sz w:val="18"/>
            <w:szCs w:val="22"/>
          </w:rPr>
          <w:t>den - v</w:t>
        </w:r>
        <w:proofErr w:type="gramEnd"/>
        <w:r w:rsidRPr="00242E73">
          <w:rPr>
            <w:rFonts w:ascii="Calibri" w:hAnsi="Calibri" w:cs="Calibri"/>
            <w:sz w:val="18"/>
            <w:szCs w:val="22"/>
          </w:rPr>
          <w:t xml:space="preserve"> době realizace hrubých </w:t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</w:r>
      </w:ins>
      <w:ins w:id="33" w:author="a38bb83a@outlook.cz" w:date="2024-02-19T10:23:00Z">
        <w:r>
          <w:rPr>
            <w:rFonts w:ascii="Calibri" w:hAnsi="Calibri" w:cs="Calibri"/>
            <w:sz w:val="18"/>
            <w:szCs w:val="22"/>
          </w:rPr>
          <w:tab/>
        </w:r>
        <w:r>
          <w:rPr>
            <w:rFonts w:ascii="Calibri" w:hAnsi="Calibri" w:cs="Calibri"/>
            <w:sz w:val="18"/>
            <w:szCs w:val="22"/>
          </w:rPr>
          <w:tab/>
        </w:r>
        <w:r>
          <w:rPr>
            <w:rFonts w:ascii="Calibri" w:hAnsi="Calibri" w:cs="Calibri"/>
            <w:sz w:val="18"/>
            <w:szCs w:val="22"/>
          </w:rPr>
          <w:tab/>
        </w:r>
      </w:ins>
      <w:ins w:id="34" w:author="a38bb83a@outlook.cz" w:date="2024-02-19T10:22:00Z"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  <w:t>vnitřních stavebních prací</w:t>
        </w:r>
      </w:ins>
    </w:p>
    <w:p w14:paraId="0058AE11" w14:textId="77777777" w:rsidR="006B7A7A" w:rsidRPr="00242E73" w:rsidRDefault="006B7A7A" w:rsidP="006B7A7A">
      <w:pPr>
        <w:tabs>
          <w:tab w:val="clear" w:pos="2268"/>
        </w:tabs>
        <w:ind w:left="1134"/>
        <w:rPr>
          <w:ins w:id="35" w:author="a38bb83a@outlook.cz" w:date="2024-02-19T10:22:00Z"/>
          <w:rFonts w:ascii="Calibri" w:hAnsi="Calibri" w:cs="Calibri"/>
          <w:sz w:val="18"/>
          <w:szCs w:val="22"/>
        </w:rPr>
        <w:pPrChange w:id="36" w:author="a38bb83a@outlook.cz" w:date="2024-02-19T10:23:00Z">
          <w:pPr>
            <w:tabs>
              <w:tab w:val="clear" w:pos="2268"/>
            </w:tabs>
            <w:ind w:left="709"/>
          </w:pPr>
        </w:pPrChange>
      </w:pPr>
      <w:ins w:id="37" w:author="a38bb83a@outlook.cz" w:date="2024-02-19T10:22:00Z">
        <w:r w:rsidRPr="00242E73">
          <w:rPr>
            <w:rFonts w:ascii="Calibri" w:hAnsi="Calibri" w:cs="Calibri"/>
            <w:sz w:val="18"/>
            <w:szCs w:val="22"/>
          </w:rPr>
          <w:t>obaly, zbytky stavebního materiálu a hmot:</w:t>
        </w:r>
        <w:r w:rsidRPr="00242E73">
          <w:rPr>
            <w:rFonts w:ascii="Calibri" w:hAnsi="Calibri" w:cs="Calibri"/>
            <w:sz w:val="18"/>
            <w:szCs w:val="22"/>
          </w:rPr>
          <w:tab/>
        </w:r>
        <w:r w:rsidRPr="00242E73">
          <w:rPr>
            <w:rFonts w:ascii="Calibri" w:hAnsi="Calibri" w:cs="Calibri"/>
            <w:sz w:val="18"/>
            <w:szCs w:val="22"/>
          </w:rPr>
          <w:tab/>
          <w:t>cca 1,25 m</w:t>
        </w:r>
        <w:r w:rsidRPr="00242E73">
          <w:rPr>
            <w:rFonts w:ascii="Calibri" w:hAnsi="Calibri" w:cs="Calibri"/>
            <w:sz w:val="18"/>
            <w:szCs w:val="22"/>
            <w:vertAlign w:val="superscript"/>
          </w:rPr>
          <w:t>3</w:t>
        </w:r>
        <w:r w:rsidRPr="00242E73">
          <w:rPr>
            <w:rFonts w:ascii="Calibri" w:hAnsi="Calibri" w:cs="Calibri"/>
            <w:sz w:val="18"/>
            <w:szCs w:val="22"/>
          </w:rPr>
          <w:t>/den</w:t>
        </w:r>
      </w:ins>
    </w:p>
    <w:p w14:paraId="651A731A" w14:textId="77777777" w:rsidR="006B7A7A" w:rsidRPr="00242E73" w:rsidRDefault="006B7A7A" w:rsidP="006B7A7A">
      <w:pPr>
        <w:pStyle w:val="dka"/>
        <w:ind w:left="1134"/>
        <w:jc w:val="both"/>
        <w:rPr>
          <w:ins w:id="38" w:author="a38bb83a@outlook.cz" w:date="2024-02-19T10:22:00Z"/>
          <w:rStyle w:val="Zkladntext1"/>
          <w:rFonts w:ascii="Calibri" w:hAnsi="Calibri" w:cs="Calibri"/>
          <w:sz w:val="18"/>
          <w:szCs w:val="22"/>
        </w:rPr>
        <w:pPrChange w:id="39" w:author="a38bb83a@outlook.cz" w:date="2024-02-19T10:23:00Z">
          <w:pPr>
            <w:pStyle w:val="dka"/>
            <w:jc w:val="both"/>
          </w:pPr>
        </w:pPrChange>
      </w:pPr>
    </w:p>
    <w:p w14:paraId="42BE9DBD" w14:textId="77777777" w:rsidR="006B7A7A" w:rsidRPr="007B3249" w:rsidRDefault="006B7A7A" w:rsidP="006B7A7A">
      <w:pPr>
        <w:pStyle w:val="Zkladntext"/>
        <w:spacing w:after="0"/>
        <w:ind w:left="1134"/>
        <w:rPr>
          <w:ins w:id="40" w:author="a38bb83a@outlook.cz" w:date="2024-02-19T10:22:00Z"/>
          <w:rFonts w:asciiTheme="minorHAnsi" w:hAnsiTheme="minorHAnsi" w:cstheme="minorHAnsi"/>
          <w:sz w:val="18"/>
          <w:szCs w:val="18"/>
        </w:rPr>
        <w:pPrChange w:id="41" w:author="a38bb83a@outlook.cz" w:date="2024-02-19T10:23:00Z">
          <w:pPr>
            <w:pStyle w:val="Zkladntext"/>
            <w:spacing w:after="0"/>
            <w:ind w:left="709"/>
          </w:pPr>
        </w:pPrChange>
      </w:pPr>
      <w:ins w:id="42" w:author="a38bb83a@outlook.cz" w:date="2024-02-19T10:22:00Z">
        <w:r w:rsidRPr="007B3249">
          <w:rPr>
            <w:rFonts w:asciiTheme="minorHAnsi" w:hAnsiTheme="minorHAnsi" w:cstheme="minorHAnsi"/>
            <w:sz w:val="18"/>
            <w:szCs w:val="18"/>
          </w:rPr>
          <w:t>Výše uvedené množství odpadu ze stavební činnosti nebude nahromaděno každý den.</w:t>
        </w:r>
      </w:ins>
    </w:p>
    <w:p w14:paraId="25B6361A" w14:textId="77777777" w:rsidR="006B7A7A" w:rsidRPr="00452555" w:rsidRDefault="006B7A7A" w:rsidP="006B7A7A">
      <w:pPr>
        <w:pStyle w:val="Zkladntext"/>
        <w:ind w:left="1134"/>
        <w:rPr>
          <w:ins w:id="43" w:author="a38bb83a@outlook.cz" w:date="2024-02-19T10:22:00Z"/>
          <w:rFonts w:asciiTheme="minorHAnsi" w:hAnsiTheme="minorHAnsi" w:cstheme="minorHAnsi"/>
          <w:sz w:val="18"/>
          <w:szCs w:val="18"/>
        </w:rPr>
        <w:pPrChange w:id="44" w:author="a38bb83a@outlook.cz" w:date="2024-02-19T10:23:00Z">
          <w:pPr>
            <w:pStyle w:val="Zkladntext"/>
            <w:ind w:left="709"/>
          </w:pPr>
        </w:pPrChange>
      </w:pPr>
      <w:ins w:id="45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t>Odpadový materiál vzniklý při stavební činnosti bude likvidován v souladu se zákonem č. 541/2020 Sb., o odpadech a o změně některých dalších zákonů, ve znění pozdějších změn (dále jen zákon o odpadech), jeho prováděcích předpisů.</w:t>
        </w:r>
      </w:ins>
    </w:p>
    <w:p w14:paraId="5A464023" w14:textId="77777777" w:rsidR="006B7A7A" w:rsidRPr="00541EA9" w:rsidRDefault="006B7A7A" w:rsidP="006B7A7A">
      <w:pPr>
        <w:pStyle w:val="Zkladntext"/>
        <w:ind w:left="1134"/>
        <w:rPr>
          <w:ins w:id="46" w:author="a38bb83a@outlook.cz" w:date="2024-02-19T10:22:00Z"/>
          <w:rFonts w:asciiTheme="minorHAnsi" w:hAnsiTheme="minorHAnsi" w:cstheme="minorHAnsi"/>
          <w:b/>
          <w:bCs/>
          <w:sz w:val="18"/>
          <w:szCs w:val="18"/>
        </w:rPr>
        <w:pPrChange w:id="47" w:author="a38bb83a@outlook.cz" w:date="2024-02-19T10:23:00Z">
          <w:pPr>
            <w:pStyle w:val="Zkladntext"/>
            <w:ind w:left="709"/>
          </w:pPr>
        </w:pPrChange>
      </w:pPr>
      <w:ins w:id="48" w:author="a38bb83a@outlook.cz" w:date="2024-02-19T10:22:00Z">
        <w:r w:rsidRPr="00541EA9">
          <w:rPr>
            <w:rFonts w:asciiTheme="minorHAnsi" w:hAnsiTheme="minorHAnsi" w:cstheme="minorHAnsi"/>
            <w:b/>
            <w:bCs/>
            <w:sz w:val="18"/>
            <w:szCs w:val="18"/>
          </w:rPr>
          <w:t>Přednostně budou odpady druhotně využity (stavební recykláž, dřevní hmota, železo) a to v objemu alespoň 70 %. Materiálové využití bude mít přednost před jejich uložením na skládku nebo jiným využitím odpadů.</w:t>
        </w:r>
      </w:ins>
    </w:p>
    <w:p w14:paraId="54175D80" w14:textId="77777777" w:rsidR="006B7A7A" w:rsidRPr="00452555" w:rsidRDefault="006B7A7A" w:rsidP="006B7A7A">
      <w:pPr>
        <w:pStyle w:val="Zkladntext"/>
        <w:ind w:left="1134"/>
        <w:rPr>
          <w:ins w:id="49" w:author="a38bb83a@outlook.cz" w:date="2024-02-19T10:22:00Z"/>
          <w:rFonts w:asciiTheme="minorHAnsi" w:hAnsiTheme="minorHAnsi" w:cstheme="minorHAnsi"/>
          <w:sz w:val="18"/>
          <w:szCs w:val="18"/>
        </w:rPr>
        <w:pPrChange w:id="50" w:author="a38bb83a@outlook.cz" w:date="2024-02-19T10:23:00Z">
          <w:pPr>
            <w:pStyle w:val="Zkladntext"/>
            <w:ind w:left="709"/>
          </w:pPr>
        </w:pPrChange>
      </w:pPr>
      <w:ins w:id="51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t>Likvidaci odpadů bude provádět firma, nebo více firem, mající pro likvidaci takovýchto odpadů příslušné oprávnění, bude zajištěna smluvně a bude za ni odpovědná firma provádějící stavbu a terénní úpravy.</w:t>
        </w:r>
      </w:ins>
    </w:p>
    <w:p w14:paraId="1F6AC8B9" w14:textId="77777777" w:rsidR="006B7A7A" w:rsidRPr="00452555" w:rsidRDefault="006B7A7A" w:rsidP="006B7A7A">
      <w:pPr>
        <w:pStyle w:val="Zkladntext"/>
        <w:ind w:left="1134"/>
        <w:rPr>
          <w:ins w:id="52" w:author="a38bb83a@outlook.cz" w:date="2024-02-19T10:22:00Z"/>
          <w:rFonts w:asciiTheme="minorHAnsi" w:hAnsiTheme="minorHAnsi" w:cstheme="minorHAnsi"/>
          <w:sz w:val="18"/>
          <w:szCs w:val="18"/>
        </w:rPr>
        <w:pPrChange w:id="53" w:author="a38bb83a@outlook.cz" w:date="2024-02-19T10:23:00Z">
          <w:pPr>
            <w:pStyle w:val="Zkladntext"/>
            <w:ind w:left="709"/>
          </w:pPr>
        </w:pPrChange>
      </w:pPr>
      <w:ins w:id="54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lastRenderedPageBreak/>
          <w:t>Odpady budou předány pouze osobám, které jsou dle zákona o odpadech k jejich převzetí oprávněny.</w:t>
        </w:r>
      </w:ins>
    </w:p>
    <w:p w14:paraId="5EA33726" w14:textId="77777777" w:rsidR="006B7A7A" w:rsidRPr="00452555" w:rsidRDefault="006B7A7A" w:rsidP="006B7A7A">
      <w:pPr>
        <w:pStyle w:val="Zkladntext"/>
        <w:ind w:left="1134"/>
        <w:rPr>
          <w:ins w:id="55" w:author="a38bb83a@outlook.cz" w:date="2024-02-19T10:22:00Z"/>
          <w:rFonts w:asciiTheme="minorHAnsi" w:hAnsiTheme="minorHAnsi" w:cstheme="minorHAnsi"/>
          <w:sz w:val="18"/>
          <w:szCs w:val="18"/>
        </w:rPr>
        <w:pPrChange w:id="56" w:author="a38bb83a@outlook.cz" w:date="2024-02-19T10:23:00Z">
          <w:pPr>
            <w:pStyle w:val="Zkladntext"/>
            <w:ind w:left="709"/>
          </w:pPr>
        </w:pPrChange>
      </w:pPr>
    </w:p>
    <w:p w14:paraId="368793C2" w14:textId="77777777" w:rsidR="006B7A7A" w:rsidRPr="00452555" w:rsidRDefault="006B7A7A" w:rsidP="006B7A7A">
      <w:pPr>
        <w:pStyle w:val="Zkladntext"/>
        <w:ind w:left="1134"/>
        <w:rPr>
          <w:ins w:id="57" w:author="a38bb83a@outlook.cz" w:date="2024-02-19T10:22:00Z"/>
          <w:rFonts w:asciiTheme="minorHAnsi" w:hAnsiTheme="minorHAnsi" w:cstheme="minorHAnsi"/>
          <w:sz w:val="18"/>
          <w:szCs w:val="18"/>
        </w:rPr>
        <w:pPrChange w:id="58" w:author="a38bb83a@outlook.cz" w:date="2024-02-19T10:23:00Z">
          <w:pPr>
            <w:pStyle w:val="Zkladntext"/>
            <w:ind w:left="709"/>
          </w:pPr>
        </w:pPrChange>
      </w:pPr>
      <w:ins w:id="59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t>Vhodné skládky pro ukládání odpadu ze stavební činnosti zajistí zhotovitel stavby v rámci dodávky stavby.</w:t>
        </w:r>
      </w:ins>
    </w:p>
    <w:p w14:paraId="0A3C42FC" w14:textId="77777777" w:rsidR="006B7A7A" w:rsidRPr="00452555" w:rsidRDefault="006B7A7A" w:rsidP="006B7A7A">
      <w:pPr>
        <w:pStyle w:val="Zkladntext"/>
        <w:ind w:left="1134"/>
        <w:rPr>
          <w:ins w:id="60" w:author="a38bb83a@outlook.cz" w:date="2024-02-19T10:22:00Z"/>
          <w:rFonts w:asciiTheme="minorHAnsi" w:hAnsiTheme="minorHAnsi" w:cstheme="minorHAnsi"/>
          <w:sz w:val="18"/>
          <w:szCs w:val="18"/>
        </w:rPr>
        <w:pPrChange w:id="61" w:author="a38bb83a@outlook.cz" w:date="2024-02-19T10:23:00Z">
          <w:pPr>
            <w:pStyle w:val="Zkladntext"/>
            <w:ind w:left="709"/>
          </w:pPr>
        </w:pPrChange>
      </w:pPr>
      <w:ins w:id="62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t>S veškerými odpady bude nakládáno v souladu se zákonem č. 541/2020 Sb. Zákon o odpadech a o změně některých dalších zákonů, ve znění pozdějších předpisů a v souladu s prováděcími právními předpisy (zejména s vyhláškou 8/2021 Sb. Katalog odpadů a posuzování vlastností odpadů; 273/2021 Sb. Vyhláška o podrobnostech nakládání s odpady), jejichž plnění bude ve výkonu odpovědnosti zhotovitele.</w:t>
        </w:r>
      </w:ins>
    </w:p>
    <w:p w14:paraId="44E2784A" w14:textId="77777777" w:rsidR="006B7A7A" w:rsidRPr="00452555" w:rsidRDefault="006B7A7A" w:rsidP="006B7A7A">
      <w:pPr>
        <w:pStyle w:val="Zkladntext"/>
        <w:ind w:left="1134"/>
        <w:rPr>
          <w:ins w:id="63" w:author="a38bb83a@outlook.cz" w:date="2024-02-19T10:22:00Z"/>
          <w:rFonts w:asciiTheme="minorHAnsi" w:hAnsiTheme="minorHAnsi" w:cstheme="minorHAnsi"/>
          <w:sz w:val="18"/>
          <w:szCs w:val="18"/>
        </w:rPr>
        <w:pPrChange w:id="64" w:author="a38bb83a@outlook.cz" w:date="2024-02-19T10:23:00Z">
          <w:pPr>
            <w:pStyle w:val="Zkladntext"/>
            <w:ind w:left="709"/>
          </w:pPr>
        </w:pPrChange>
      </w:pPr>
      <w:ins w:id="65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t xml:space="preserve">V souladu s </w:t>
        </w:r>
        <w:proofErr w:type="spellStart"/>
        <w:r w:rsidRPr="00452555">
          <w:rPr>
            <w:rFonts w:asciiTheme="minorHAnsi" w:hAnsiTheme="minorHAnsi" w:cstheme="minorHAnsi"/>
            <w:sz w:val="18"/>
            <w:szCs w:val="18"/>
          </w:rPr>
          <w:t>ust</w:t>
        </w:r>
        <w:proofErr w:type="spellEnd"/>
        <w:r w:rsidRPr="00452555">
          <w:rPr>
            <w:rFonts w:asciiTheme="minorHAnsi" w:hAnsiTheme="minorHAnsi" w:cstheme="minorHAnsi"/>
            <w:sz w:val="18"/>
            <w:szCs w:val="18"/>
          </w:rPr>
          <w:t>. § 94 zákona o odpadech povede původce odpadů průběžnou evidenci, a to samostatně za každý druh odpadu, způsobem, s četností záznamů a v rozsahu stanoveném vyhláškou ministerstva. Původce odpadu, který vyprodukoval nebo nakládal v uplynulém kalendářním roce s více než 600 kg nebezpečných odpadů, s více než 100 tunami ostatních odpadů nebo s odpadem perzistentních organických znečišťujících látek vymezeným vyhláškou ministerstva, je povinen zaslat do 28. února následujícího roku hlášení souhrnných údajů z průběžné evidence za uplynulý kalendářní rok (viz § 95 zákona o odpadech).</w:t>
        </w:r>
      </w:ins>
    </w:p>
    <w:p w14:paraId="3F2D984F" w14:textId="77777777" w:rsidR="006B7A7A" w:rsidRDefault="006B7A7A" w:rsidP="006B7A7A">
      <w:pPr>
        <w:pStyle w:val="Zkladntext"/>
        <w:tabs>
          <w:tab w:val="left" w:pos="708"/>
        </w:tabs>
        <w:spacing w:after="0"/>
        <w:ind w:left="1134"/>
        <w:rPr>
          <w:ins w:id="66" w:author="a38bb83a@outlook.cz" w:date="2024-02-19T10:22:00Z"/>
          <w:rFonts w:asciiTheme="minorHAnsi" w:hAnsiTheme="minorHAnsi" w:cstheme="minorHAnsi"/>
          <w:sz w:val="18"/>
          <w:szCs w:val="18"/>
        </w:rPr>
        <w:pPrChange w:id="67" w:author="a38bb83a@outlook.cz" w:date="2024-02-19T10:23:00Z">
          <w:pPr>
            <w:pStyle w:val="Zkladntext"/>
            <w:tabs>
              <w:tab w:val="left" w:pos="708"/>
            </w:tabs>
            <w:spacing w:after="0"/>
            <w:ind w:left="709"/>
          </w:pPr>
        </w:pPrChange>
      </w:pPr>
      <w:ins w:id="68" w:author="a38bb83a@outlook.cz" w:date="2024-02-19T10:22:00Z">
        <w:r w:rsidRPr="00452555">
          <w:rPr>
            <w:rFonts w:asciiTheme="minorHAnsi" w:hAnsiTheme="minorHAnsi" w:cstheme="minorHAnsi"/>
            <w:sz w:val="18"/>
            <w:szCs w:val="18"/>
          </w:rPr>
          <w:t>Dle vyhlášky č. 8/2021Sb., o Katalogu odpadů a posuzování vlastností odpadů, je předpoklad, že plánovanou stavební činností může dojít ke vzniku následujících odpadů.</w:t>
        </w:r>
      </w:ins>
    </w:p>
    <w:p w14:paraId="5338D7FA" w14:textId="77777777" w:rsidR="006B7A7A" w:rsidRPr="007B3249" w:rsidRDefault="006B7A7A" w:rsidP="006B7A7A">
      <w:pPr>
        <w:pStyle w:val="Zkladntext"/>
        <w:tabs>
          <w:tab w:val="left" w:pos="708"/>
        </w:tabs>
        <w:spacing w:after="0"/>
        <w:ind w:left="1134"/>
        <w:rPr>
          <w:ins w:id="69" w:author="a38bb83a@outlook.cz" w:date="2024-02-19T10:22:00Z"/>
          <w:rFonts w:asciiTheme="minorHAnsi" w:hAnsiTheme="minorHAnsi" w:cstheme="minorHAnsi"/>
          <w:sz w:val="18"/>
          <w:szCs w:val="18"/>
        </w:rPr>
        <w:pPrChange w:id="70" w:author="a38bb83a@outlook.cz" w:date="2024-02-19T10:23:00Z">
          <w:pPr>
            <w:pStyle w:val="Zkladntext"/>
            <w:tabs>
              <w:tab w:val="left" w:pos="708"/>
            </w:tabs>
            <w:spacing w:after="0"/>
            <w:ind w:left="709"/>
          </w:pPr>
        </w:pPrChange>
      </w:pPr>
    </w:p>
    <w:p w14:paraId="46C28463" w14:textId="77777777" w:rsidR="006B7A7A" w:rsidRDefault="006B7A7A" w:rsidP="006B7A7A">
      <w:pPr>
        <w:pStyle w:val="VJTCalibri11norzarvlevo"/>
        <w:ind w:left="1134" w:firstLine="0"/>
        <w:rPr>
          <w:ins w:id="71" w:author="a38bb83a@outlook.cz" w:date="2024-02-19T10:22:00Z"/>
          <w:rFonts w:cs="Calibri"/>
          <w:bCs/>
          <w:iCs/>
          <w:snapToGrid w:val="0"/>
          <w:sz w:val="18"/>
          <w:szCs w:val="22"/>
        </w:rPr>
        <w:pPrChange w:id="72" w:author="a38bb83a@outlook.cz" w:date="2024-02-19T10:23:00Z">
          <w:pPr>
            <w:pStyle w:val="VJTCalibri11norzarvlevo"/>
            <w:ind w:left="709" w:firstLine="0"/>
          </w:pPr>
        </w:pPrChange>
      </w:pPr>
      <w:ins w:id="73" w:author="a38bb83a@outlook.cz" w:date="2024-02-19T10:22:00Z">
        <w:r w:rsidRPr="00242E73">
          <w:rPr>
            <w:rFonts w:cs="Calibri"/>
            <w:bCs/>
            <w:iCs/>
            <w:snapToGrid w:val="0"/>
            <w:sz w:val="18"/>
            <w:szCs w:val="22"/>
          </w:rPr>
          <w:t>Výpočet a kategorizace odpadů vzniklých při výstavbě:</w:t>
        </w:r>
      </w:ins>
    </w:p>
    <w:p w14:paraId="2F5D9964" w14:textId="77777777" w:rsidR="006B7A7A" w:rsidRDefault="006B7A7A" w:rsidP="006B7A7A">
      <w:pPr>
        <w:pStyle w:val="VJTCalibri11norzarvlevo"/>
        <w:ind w:left="1134" w:firstLine="0"/>
        <w:rPr>
          <w:ins w:id="74" w:author="a38bb83a@outlook.cz" w:date="2024-02-19T10:22:00Z"/>
          <w:rFonts w:cs="Calibri"/>
          <w:bCs/>
          <w:iCs/>
          <w:snapToGrid w:val="0"/>
          <w:sz w:val="18"/>
          <w:szCs w:val="22"/>
        </w:rPr>
        <w:pPrChange w:id="75" w:author="a38bb83a@outlook.cz" w:date="2024-02-19T10:23:00Z">
          <w:pPr>
            <w:pStyle w:val="VJTCalibri11norzarvlevo"/>
            <w:ind w:left="709" w:firstLine="0"/>
          </w:pPr>
        </w:pPrChange>
      </w:pPr>
    </w:p>
    <w:tbl>
      <w:tblPr>
        <w:tblW w:w="8519" w:type="dxa"/>
        <w:tblInd w:w="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961"/>
        <w:gridCol w:w="1928"/>
        <w:gridCol w:w="1410"/>
        <w:gridCol w:w="1754"/>
        <w:gridCol w:w="2385"/>
      </w:tblGrid>
      <w:tr w:rsidR="006B7A7A" w:rsidRPr="001A3D64" w14:paraId="4ED111E5" w14:textId="77777777" w:rsidTr="00541EA9">
        <w:trPr>
          <w:trHeight w:val="510"/>
          <w:tblHeader/>
          <w:ins w:id="76" w:author="a38bb83a@outlook.cz" w:date="2024-02-19T10:22:00Z"/>
        </w:trPr>
        <w:tc>
          <w:tcPr>
            <w:tcW w:w="1689" w:type="dxa"/>
            <w:shd w:val="clear" w:color="auto" w:fill="D9D9D9"/>
            <w:vAlign w:val="center"/>
          </w:tcPr>
          <w:p w14:paraId="34D2597C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77" w:author="a38bb83a@outlook.cz" w:date="2024-02-19T10:22:00Z"/>
                <w:rFonts w:ascii="Tahoma" w:hAnsi="Tahoma" w:cs="Tahoma"/>
                <w:b/>
                <w:sz w:val="18"/>
                <w:szCs w:val="18"/>
              </w:rPr>
              <w:pPrChange w:id="78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79" w:author="a38bb83a@outlook.cz" w:date="2024-02-19T10:22:00Z">
              <w:r w:rsidRPr="00475B7E">
                <w:rPr>
                  <w:rFonts w:ascii="Tahoma" w:hAnsi="Tahoma" w:cs="Tahoma"/>
                  <w:b/>
                  <w:sz w:val="18"/>
                  <w:szCs w:val="18"/>
                </w:rPr>
                <w:t>Druh odpadu</w:t>
              </w:r>
            </w:ins>
          </w:p>
        </w:tc>
        <w:tc>
          <w:tcPr>
            <w:tcW w:w="1689" w:type="dxa"/>
            <w:shd w:val="clear" w:color="auto" w:fill="D9D9D9"/>
            <w:vAlign w:val="center"/>
          </w:tcPr>
          <w:p w14:paraId="04BFC0D1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80" w:author="a38bb83a@outlook.cz" w:date="2024-02-19T10:22:00Z"/>
                <w:rFonts w:ascii="Tahoma" w:hAnsi="Tahoma" w:cs="Tahoma"/>
                <w:b/>
                <w:sz w:val="18"/>
                <w:szCs w:val="18"/>
              </w:rPr>
              <w:pPrChange w:id="81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82" w:author="a38bb83a@outlook.cz" w:date="2024-02-19T10:22:00Z">
              <w:r w:rsidRPr="00475B7E">
                <w:rPr>
                  <w:rFonts w:ascii="Tahoma" w:hAnsi="Tahoma" w:cs="Tahoma"/>
                  <w:b/>
                  <w:sz w:val="18"/>
                  <w:szCs w:val="18"/>
                </w:rPr>
                <w:t>Katalogové číslo</w:t>
              </w:r>
            </w:ins>
          </w:p>
        </w:tc>
        <w:tc>
          <w:tcPr>
            <w:tcW w:w="1690" w:type="dxa"/>
            <w:shd w:val="clear" w:color="auto" w:fill="D9D9D9"/>
            <w:vAlign w:val="center"/>
          </w:tcPr>
          <w:p w14:paraId="4B54D270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83" w:author="a38bb83a@outlook.cz" w:date="2024-02-19T10:22:00Z"/>
                <w:rFonts w:ascii="Tahoma" w:hAnsi="Tahoma" w:cs="Tahoma"/>
                <w:b/>
                <w:sz w:val="18"/>
                <w:szCs w:val="18"/>
              </w:rPr>
              <w:pPrChange w:id="84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85" w:author="a38bb83a@outlook.cz" w:date="2024-02-19T10:22:00Z">
              <w:r w:rsidRPr="00475B7E">
                <w:rPr>
                  <w:rFonts w:ascii="Tahoma" w:hAnsi="Tahoma" w:cs="Tahoma"/>
                  <w:b/>
                  <w:sz w:val="18"/>
                  <w:szCs w:val="18"/>
                </w:rPr>
                <w:t>Kat. odp.</w:t>
              </w:r>
            </w:ins>
          </w:p>
        </w:tc>
        <w:tc>
          <w:tcPr>
            <w:tcW w:w="1690" w:type="dxa"/>
            <w:shd w:val="clear" w:color="auto" w:fill="D9D9D9"/>
            <w:vAlign w:val="center"/>
          </w:tcPr>
          <w:p w14:paraId="1019FB97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86" w:author="a38bb83a@outlook.cz" w:date="2024-02-19T10:22:00Z"/>
                <w:rFonts w:ascii="Tahoma" w:hAnsi="Tahoma" w:cs="Tahoma"/>
                <w:b/>
                <w:sz w:val="18"/>
                <w:szCs w:val="18"/>
              </w:rPr>
              <w:pPrChange w:id="87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88" w:author="a38bb83a@outlook.cz" w:date="2024-02-19T10:22:00Z">
              <w:r w:rsidRPr="00475B7E">
                <w:rPr>
                  <w:rFonts w:ascii="Tahoma" w:hAnsi="Tahoma" w:cs="Tahoma"/>
                  <w:b/>
                  <w:sz w:val="18"/>
                  <w:szCs w:val="18"/>
                </w:rPr>
                <w:t>Množství (t)</w:t>
              </w:r>
            </w:ins>
          </w:p>
        </w:tc>
        <w:tc>
          <w:tcPr>
            <w:tcW w:w="1761" w:type="dxa"/>
            <w:shd w:val="clear" w:color="auto" w:fill="D9D9D9"/>
            <w:vAlign w:val="center"/>
          </w:tcPr>
          <w:p w14:paraId="4FD58EB8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89" w:author="a38bb83a@outlook.cz" w:date="2024-02-19T10:22:00Z"/>
                <w:rFonts w:ascii="Tahoma" w:hAnsi="Tahoma" w:cs="Tahoma"/>
                <w:b/>
                <w:sz w:val="18"/>
                <w:szCs w:val="18"/>
              </w:rPr>
              <w:pPrChange w:id="90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91" w:author="a38bb83a@outlook.cz" w:date="2024-02-19T10:22:00Z">
              <w:r w:rsidRPr="00475B7E">
                <w:rPr>
                  <w:rFonts w:ascii="Tahoma" w:hAnsi="Tahoma" w:cs="Tahoma"/>
                  <w:b/>
                  <w:sz w:val="18"/>
                  <w:szCs w:val="18"/>
                </w:rPr>
                <w:t>Nakládání s odpadem</w:t>
              </w:r>
            </w:ins>
          </w:p>
        </w:tc>
      </w:tr>
      <w:tr w:rsidR="006B7A7A" w:rsidRPr="001A3D64" w14:paraId="22C9DAB1" w14:textId="77777777" w:rsidTr="00541EA9">
        <w:trPr>
          <w:trHeight w:val="510"/>
          <w:ins w:id="92" w:author="a38bb83a@outlook.cz" w:date="2024-02-19T10:22:00Z"/>
        </w:trPr>
        <w:tc>
          <w:tcPr>
            <w:tcW w:w="1689" w:type="dxa"/>
            <w:vAlign w:val="center"/>
          </w:tcPr>
          <w:p w14:paraId="45A84AFE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93" w:author="a38bb83a@outlook.cz" w:date="2024-02-19T10:22:00Z"/>
                <w:rFonts w:ascii="Tahoma" w:hAnsi="Tahoma" w:cs="Tahoma"/>
                <w:sz w:val="18"/>
                <w:szCs w:val="18"/>
              </w:rPr>
              <w:pPrChange w:id="94" w:author="a38bb83a@outlook.cz" w:date="2024-02-19T10:23:00Z">
                <w:pPr>
                  <w:pStyle w:val="StylZkladntextCourierNew11bnenTunDolevadko"/>
                </w:pPr>
              </w:pPrChange>
            </w:pPr>
            <w:ins w:id="95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Beton</w:t>
              </w:r>
            </w:ins>
          </w:p>
        </w:tc>
        <w:tc>
          <w:tcPr>
            <w:tcW w:w="1689" w:type="dxa"/>
            <w:vAlign w:val="center"/>
          </w:tcPr>
          <w:p w14:paraId="6451D314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96" w:author="a38bb83a@outlook.cz" w:date="2024-02-19T10:22:00Z"/>
                <w:rFonts w:ascii="Tahoma" w:hAnsi="Tahoma" w:cs="Tahoma"/>
                <w:sz w:val="18"/>
                <w:szCs w:val="18"/>
              </w:rPr>
              <w:pPrChange w:id="97" w:author="a38bb83a@outlook.cz" w:date="2024-02-19T10:23:00Z">
                <w:pPr>
                  <w:pStyle w:val="StylZkladntextCourierNew11bnenTunDolevadko"/>
                </w:pPr>
              </w:pPrChange>
            </w:pPr>
            <w:ins w:id="98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17 01 01</w:t>
              </w:r>
            </w:ins>
          </w:p>
        </w:tc>
        <w:tc>
          <w:tcPr>
            <w:tcW w:w="1690" w:type="dxa"/>
            <w:vAlign w:val="center"/>
          </w:tcPr>
          <w:p w14:paraId="321B9A2E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99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00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01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67F6B079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102" w:author="a38bb83a@outlook.cz" w:date="2024-02-19T10:22:00Z"/>
                <w:rFonts w:ascii="Tahoma" w:hAnsi="Tahoma" w:cs="Tahoma"/>
                <w:sz w:val="18"/>
                <w:szCs w:val="18"/>
              </w:rPr>
              <w:pPrChange w:id="103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104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0,5</w:t>
              </w:r>
            </w:ins>
          </w:p>
        </w:tc>
        <w:tc>
          <w:tcPr>
            <w:tcW w:w="1761" w:type="dxa"/>
            <w:vAlign w:val="center"/>
          </w:tcPr>
          <w:p w14:paraId="7DDD0305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05" w:author="a38bb83a@outlook.cz" w:date="2024-02-19T10:22:00Z"/>
                <w:rFonts w:ascii="Tahoma" w:hAnsi="Tahoma" w:cs="Tahoma"/>
                <w:sz w:val="18"/>
                <w:szCs w:val="18"/>
              </w:rPr>
              <w:pPrChange w:id="106" w:author="a38bb83a@outlook.cz" w:date="2024-02-19T10:23:00Z">
                <w:pPr>
                  <w:pStyle w:val="StylZkladntextCourierNew11bnenTunDolevadko"/>
                </w:pPr>
              </w:pPrChange>
            </w:pPr>
            <w:ins w:id="107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recyklační skládku (recyklaceopava.cz)</w:t>
              </w:r>
            </w:ins>
          </w:p>
        </w:tc>
      </w:tr>
      <w:tr w:rsidR="006B7A7A" w:rsidRPr="001A3D64" w14:paraId="50CEDF4D" w14:textId="77777777" w:rsidTr="00541EA9">
        <w:trPr>
          <w:trHeight w:val="510"/>
          <w:ins w:id="108" w:author="a38bb83a@outlook.cz" w:date="2024-02-19T10:22:00Z"/>
        </w:trPr>
        <w:tc>
          <w:tcPr>
            <w:tcW w:w="1689" w:type="dxa"/>
            <w:vAlign w:val="center"/>
          </w:tcPr>
          <w:p w14:paraId="34D78627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09" w:author="a38bb83a@outlook.cz" w:date="2024-02-19T10:22:00Z"/>
                <w:rFonts w:ascii="Tahoma" w:hAnsi="Tahoma" w:cs="Tahoma"/>
                <w:sz w:val="18"/>
                <w:szCs w:val="18"/>
              </w:rPr>
              <w:pPrChange w:id="110" w:author="a38bb83a@outlook.cz" w:date="2024-02-19T10:23:00Z">
                <w:pPr>
                  <w:pStyle w:val="StylZkladntextCourierNew11bnenTunDolevadko"/>
                </w:pPr>
              </w:pPrChange>
            </w:pPr>
            <w:ins w:id="111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Asfalt</w:t>
              </w:r>
            </w:ins>
          </w:p>
        </w:tc>
        <w:tc>
          <w:tcPr>
            <w:tcW w:w="1689" w:type="dxa"/>
            <w:vAlign w:val="center"/>
          </w:tcPr>
          <w:p w14:paraId="4B425571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12" w:author="a38bb83a@outlook.cz" w:date="2024-02-19T10:22:00Z"/>
                <w:rFonts w:ascii="Tahoma" w:hAnsi="Tahoma" w:cs="Tahoma"/>
                <w:sz w:val="18"/>
                <w:szCs w:val="18"/>
              </w:rPr>
              <w:pPrChange w:id="113" w:author="a38bb83a@outlook.cz" w:date="2024-02-19T10:23:00Z">
                <w:pPr>
                  <w:pStyle w:val="StylZkladntextCourierNew11bnenTunDolevadko"/>
                </w:pPr>
              </w:pPrChange>
            </w:pPr>
            <w:ins w:id="114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05 01 17</w:t>
              </w:r>
            </w:ins>
          </w:p>
        </w:tc>
        <w:tc>
          <w:tcPr>
            <w:tcW w:w="1690" w:type="dxa"/>
            <w:vAlign w:val="center"/>
          </w:tcPr>
          <w:p w14:paraId="4AD4B0A2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115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16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17" w:author="a38bb83a@outlook.cz" w:date="2024-02-19T10:22:00Z">
              <w:r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5C8915DC" w14:textId="77777777" w:rsidR="006B7A7A" w:rsidRDefault="006B7A7A" w:rsidP="006B7A7A">
            <w:pPr>
              <w:pStyle w:val="StylZkladntextCourierNew11bnenTunDolevadko"/>
              <w:ind w:left="1134"/>
              <w:jc w:val="right"/>
              <w:rPr>
                <w:ins w:id="118" w:author="a38bb83a@outlook.cz" w:date="2024-02-19T10:22:00Z"/>
                <w:rFonts w:ascii="Tahoma" w:hAnsi="Tahoma" w:cs="Tahoma"/>
                <w:sz w:val="18"/>
                <w:szCs w:val="18"/>
              </w:rPr>
              <w:pPrChange w:id="119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120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1</w:t>
              </w:r>
            </w:ins>
          </w:p>
        </w:tc>
        <w:tc>
          <w:tcPr>
            <w:tcW w:w="1761" w:type="dxa"/>
            <w:vAlign w:val="center"/>
          </w:tcPr>
          <w:p w14:paraId="12187F0D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21" w:author="a38bb83a@outlook.cz" w:date="2024-02-19T10:22:00Z"/>
                <w:rFonts w:ascii="Tahoma" w:hAnsi="Tahoma" w:cs="Tahoma"/>
                <w:sz w:val="18"/>
                <w:szCs w:val="18"/>
              </w:rPr>
              <w:pPrChange w:id="122" w:author="a38bb83a@outlook.cz" w:date="2024-02-19T10:23:00Z">
                <w:pPr>
                  <w:pStyle w:val="StylZkladntextCourierNew11bnenTunDolevadko"/>
                </w:pPr>
              </w:pPrChange>
            </w:pPr>
            <w:ins w:id="123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recyklační skládku (recyklaceopava.cz)</w:t>
              </w:r>
            </w:ins>
          </w:p>
        </w:tc>
      </w:tr>
      <w:tr w:rsidR="006B7A7A" w:rsidRPr="001A3D64" w14:paraId="13EC4B9C" w14:textId="77777777" w:rsidTr="00541EA9">
        <w:trPr>
          <w:trHeight w:val="510"/>
          <w:ins w:id="124" w:author="a38bb83a@outlook.cz" w:date="2024-02-19T10:22:00Z"/>
        </w:trPr>
        <w:tc>
          <w:tcPr>
            <w:tcW w:w="1689" w:type="dxa"/>
            <w:vAlign w:val="center"/>
          </w:tcPr>
          <w:p w14:paraId="2B59750D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25" w:author="a38bb83a@outlook.cz" w:date="2024-02-19T10:22:00Z"/>
                <w:rFonts w:ascii="Tahoma" w:hAnsi="Tahoma" w:cs="Tahoma"/>
                <w:sz w:val="18"/>
                <w:szCs w:val="18"/>
              </w:rPr>
              <w:pPrChange w:id="126" w:author="a38bb83a@outlook.cz" w:date="2024-02-19T10:23:00Z">
                <w:pPr>
                  <w:pStyle w:val="StylZkladntextCourierNew11bnenTunDolevadko"/>
                </w:pPr>
              </w:pPrChange>
            </w:pPr>
            <w:ins w:id="127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Cihly</w:t>
              </w:r>
            </w:ins>
          </w:p>
        </w:tc>
        <w:tc>
          <w:tcPr>
            <w:tcW w:w="1689" w:type="dxa"/>
            <w:vAlign w:val="center"/>
          </w:tcPr>
          <w:p w14:paraId="21EC32AA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28" w:author="a38bb83a@outlook.cz" w:date="2024-02-19T10:22:00Z"/>
                <w:rFonts w:ascii="Tahoma" w:hAnsi="Tahoma" w:cs="Tahoma"/>
                <w:sz w:val="18"/>
                <w:szCs w:val="18"/>
              </w:rPr>
              <w:pPrChange w:id="129" w:author="a38bb83a@outlook.cz" w:date="2024-02-19T10:23:00Z">
                <w:pPr>
                  <w:pStyle w:val="StylZkladntextCourierNew11bnenTunDolevadko"/>
                </w:pPr>
              </w:pPrChange>
            </w:pPr>
            <w:ins w:id="130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17 01 02</w:t>
              </w:r>
            </w:ins>
          </w:p>
        </w:tc>
        <w:tc>
          <w:tcPr>
            <w:tcW w:w="1690" w:type="dxa"/>
            <w:vAlign w:val="center"/>
          </w:tcPr>
          <w:p w14:paraId="7D606D69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131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32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33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7752442F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134" w:author="a38bb83a@outlook.cz" w:date="2024-02-19T10:22:00Z"/>
                <w:rFonts w:ascii="Tahoma" w:hAnsi="Tahoma" w:cs="Tahoma"/>
                <w:sz w:val="18"/>
                <w:szCs w:val="18"/>
              </w:rPr>
              <w:pPrChange w:id="135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136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10</w:t>
              </w:r>
            </w:ins>
          </w:p>
        </w:tc>
        <w:tc>
          <w:tcPr>
            <w:tcW w:w="1761" w:type="dxa"/>
            <w:vAlign w:val="center"/>
          </w:tcPr>
          <w:p w14:paraId="2A0EC6C5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37" w:author="a38bb83a@outlook.cz" w:date="2024-02-19T10:22:00Z"/>
                <w:rFonts w:ascii="Tahoma" w:hAnsi="Tahoma" w:cs="Tahoma"/>
                <w:sz w:val="18"/>
                <w:szCs w:val="18"/>
              </w:rPr>
              <w:pPrChange w:id="138" w:author="a38bb83a@outlook.cz" w:date="2024-02-19T10:23:00Z">
                <w:pPr>
                  <w:pStyle w:val="StylZkladntextCourierNew11bnenTunDolevadko"/>
                </w:pPr>
              </w:pPrChange>
            </w:pPr>
            <w:ins w:id="139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recyklační skládku (recyklaceopava.cz)</w:t>
              </w:r>
            </w:ins>
          </w:p>
        </w:tc>
      </w:tr>
      <w:tr w:rsidR="006B7A7A" w:rsidRPr="001A3D64" w14:paraId="2D2D63F9" w14:textId="77777777" w:rsidTr="00541EA9">
        <w:trPr>
          <w:trHeight w:val="510"/>
          <w:ins w:id="140" w:author="a38bb83a@outlook.cz" w:date="2024-02-19T10:22:00Z"/>
        </w:trPr>
        <w:tc>
          <w:tcPr>
            <w:tcW w:w="1689" w:type="dxa"/>
            <w:vAlign w:val="center"/>
          </w:tcPr>
          <w:p w14:paraId="6B1D638E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41" w:author="a38bb83a@outlook.cz" w:date="2024-02-19T10:22:00Z"/>
                <w:rFonts w:ascii="Tahoma" w:hAnsi="Tahoma" w:cs="Tahoma"/>
                <w:sz w:val="18"/>
                <w:szCs w:val="18"/>
              </w:rPr>
              <w:pPrChange w:id="142" w:author="a38bb83a@outlook.cz" w:date="2024-02-19T10:23:00Z">
                <w:pPr>
                  <w:pStyle w:val="StylZkladntextCourierNew11bnenTunDolevadko"/>
                </w:pPr>
              </w:pPrChange>
            </w:pPr>
            <w:ins w:id="143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Dřevo</w:t>
              </w:r>
            </w:ins>
          </w:p>
        </w:tc>
        <w:tc>
          <w:tcPr>
            <w:tcW w:w="1689" w:type="dxa"/>
            <w:vAlign w:val="center"/>
          </w:tcPr>
          <w:p w14:paraId="61812E27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44" w:author="a38bb83a@outlook.cz" w:date="2024-02-19T10:22:00Z"/>
                <w:rFonts w:ascii="Tahoma" w:hAnsi="Tahoma" w:cs="Tahoma"/>
                <w:sz w:val="18"/>
                <w:szCs w:val="18"/>
              </w:rPr>
              <w:pPrChange w:id="145" w:author="a38bb83a@outlook.cz" w:date="2024-02-19T10:23:00Z">
                <w:pPr>
                  <w:pStyle w:val="StylZkladntextCourierNew11bnenTunDolevadko"/>
                </w:pPr>
              </w:pPrChange>
            </w:pPr>
            <w:ins w:id="146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17 02 01</w:t>
              </w:r>
            </w:ins>
          </w:p>
        </w:tc>
        <w:tc>
          <w:tcPr>
            <w:tcW w:w="1690" w:type="dxa"/>
            <w:vAlign w:val="center"/>
          </w:tcPr>
          <w:p w14:paraId="33D479D7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147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48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49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7953079E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150" w:author="a38bb83a@outlook.cz" w:date="2024-02-19T10:22:00Z"/>
                <w:rFonts w:ascii="Tahoma" w:hAnsi="Tahoma" w:cs="Tahoma"/>
                <w:sz w:val="18"/>
                <w:szCs w:val="18"/>
              </w:rPr>
              <w:pPrChange w:id="151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152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0,1</w:t>
              </w:r>
            </w:ins>
          </w:p>
        </w:tc>
        <w:tc>
          <w:tcPr>
            <w:tcW w:w="1761" w:type="dxa"/>
            <w:vAlign w:val="center"/>
          </w:tcPr>
          <w:p w14:paraId="0158226D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53" w:author="a38bb83a@outlook.cz" w:date="2024-02-19T10:22:00Z"/>
                <w:rFonts w:ascii="Tahoma" w:hAnsi="Tahoma" w:cs="Tahoma"/>
                <w:sz w:val="18"/>
                <w:szCs w:val="18"/>
              </w:rPr>
              <w:pPrChange w:id="154" w:author="a38bb83a@outlook.cz" w:date="2024-02-19T10:23:00Z">
                <w:pPr>
                  <w:pStyle w:val="StylZkladntextCourierNew11bnenTunDolevadko"/>
                </w:pPr>
              </w:pPrChange>
            </w:pPr>
            <w:ins w:id="155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skládku (Technické služby Opava s.r.o.)</w:t>
              </w:r>
            </w:ins>
          </w:p>
        </w:tc>
      </w:tr>
      <w:tr w:rsidR="006B7A7A" w:rsidRPr="001A3D64" w14:paraId="12B07233" w14:textId="77777777" w:rsidTr="00541EA9">
        <w:trPr>
          <w:trHeight w:val="510"/>
          <w:ins w:id="156" w:author="a38bb83a@outlook.cz" w:date="2024-02-19T10:22:00Z"/>
        </w:trPr>
        <w:tc>
          <w:tcPr>
            <w:tcW w:w="1689" w:type="dxa"/>
            <w:vAlign w:val="center"/>
          </w:tcPr>
          <w:p w14:paraId="41612006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57" w:author="a38bb83a@outlook.cz" w:date="2024-02-19T10:22:00Z"/>
                <w:rFonts w:ascii="Tahoma" w:hAnsi="Tahoma" w:cs="Tahoma"/>
                <w:sz w:val="18"/>
                <w:szCs w:val="18"/>
              </w:rPr>
              <w:pPrChange w:id="158" w:author="a38bb83a@outlook.cz" w:date="2024-02-19T10:23:00Z">
                <w:pPr>
                  <w:pStyle w:val="StylZkladntextCourierNew11bnenTunDolevadko"/>
                </w:pPr>
              </w:pPrChange>
            </w:pPr>
            <w:ins w:id="159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Plasty</w:t>
              </w:r>
            </w:ins>
          </w:p>
        </w:tc>
        <w:tc>
          <w:tcPr>
            <w:tcW w:w="1689" w:type="dxa"/>
            <w:vAlign w:val="center"/>
          </w:tcPr>
          <w:p w14:paraId="46165FFB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60" w:author="a38bb83a@outlook.cz" w:date="2024-02-19T10:22:00Z"/>
                <w:rFonts w:ascii="Tahoma" w:hAnsi="Tahoma" w:cs="Tahoma"/>
                <w:sz w:val="18"/>
                <w:szCs w:val="18"/>
              </w:rPr>
              <w:pPrChange w:id="161" w:author="a38bb83a@outlook.cz" w:date="2024-02-19T10:23:00Z">
                <w:pPr>
                  <w:pStyle w:val="StylZkladntextCourierNew11bnenTunDolevadko"/>
                </w:pPr>
              </w:pPrChange>
            </w:pPr>
            <w:ins w:id="162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17 02 03</w:t>
              </w:r>
            </w:ins>
          </w:p>
        </w:tc>
        <w:tc>
          <w:tcPr>
            <w:tcW w:w="1690" w:type="dxa"/>
            <w:vAlign w:val="center"/>
          </w:tcPr>
          <w:p w14:paraId="636D0197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163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64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65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67E2DCCA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166" w:author="a38bb83a@outlook.cz" w:date="2024-02-19T10:22:00Z"/>
                <w:rFonts w:ascii="Tahoma" w:hAnsi="Tahoma" w:cs="Tahoma"/>
                <w:sz w:val="18"/>
                <w:szCs w:val="18"/>
              </w:rPr>
              <w:pPrChange w:id="167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168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0,5</w:t>
              </w:r>
            </w:ins>
          </w:p>
        </w:tc>
        <w:tc>
          <w:tcPr>
            <w:tcW w:w="1761" w:type="dxa"/>
            <w:vAlign w:val="center"/>
          </w:tcPr>
          <w:p w14:paraId="053D108C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69" w:author="a38bb83a@outlook.cz" w:date="2024-02-19T10:22:00Z"/>
                <w:rFonts w:ascii="Tahoma" w:hAnsi="Tahoma" w:cs="Tahoma"/>
                <w:sz w:val="18"/>
                <w:szCs w:val="18"/>
              </w:rPr>
              <w:pPrChange w:id="170" w:author="a38bb83a@outlook.cz" w:date="2024-02-19T10:23:00Z">
                <w:pPr>
                  <w:pStyle w:val="StylZkladntextCourierNew11bnenTunDolevadko"/>
                </w:pPr>
              </w:pPrChange>
            </w:pPr>
            <w:ins w:id="171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skládku (Technické služby Opava s.r.o.)</w:t>
              </w:r>
            </w:ins>
          </w:p>
        </w:tc>
      </w:tr>
      <w:tr w:rsidR="006B7A7A" w:rsidRPr="001A3D64" w14:paraId="09CE7968" w14:textId="77777777" w:rsidTr="00541EA9">
        <w:trPr>
          <w:trHeight w:val="510"/>
          <w:ins w:id="172" w:author="a38bb83a@outlook.cz" w:date="2024-02-19T10:22:00Z"/>
        </w:trPr>
        <w:tc>
          <w:tcPr>
            <w:tcW w:w="1689" w:type="dxa"/>
            <w:vAlign w:val="center"/>
          </w:tcPr>
          <w:p w14:paraId="1619CFDE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73" w:author="a38bb83a@outlook.cz" w:date="2024-02-19T10:22:00Z"/>
                <w:rFonts w:ascii="Tahoma" w:hAnsi="Tahoma" w:cs="Tahoma"/>
                <w:sz w:val="18"/>
                <w:szCs w:val="18"/>
              </w:rPr>
              <w:pPrChange w:id="174" w:author="a38bb83a@outlook.cz" w:date="2024-02-19T10:23:00Z">
                <w:pPr>
                  <w:pStyle w:val="StylZkladntextCourierNew11bnenTunDolevadko"/>
                </w:pPr>
              </w:pPrChange>
            </w:pPr>
            <w:ins w:id="175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 xml:space="preserve">Zemina a kamení </w:t>
              </w:r>
              <w:r w:rsidRPr="00475B7E">
                <w:rPr>
                  <w:rFonts w:ascii="Tahoma" w:hAnsi="Tahoma" w:cs="Tahoma"/>
                  <w:sz w:val="18"/>
                  <w:szCs w:val="18"/>
                </w:rPr>
                <w:lastRenderedPageBreak/>
                <w:t>neuvedené pod číslem 17 05 03</w:t>
              </w:r>
            </w:ins>
          </w:p>
        </w:tc>
        <w:tc>
          <w:tcPr>
            <w:tcW w:w="1689" w:type="dxa"/>
            <w:vAlign w:val="center"/>
          </w:tcPr>
          <w:p w14:paraId="77483A1B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76" w:author="a38bb83a@outlook.cz" w:date="2024-02-19T10:22:00Z"/>
                <w:rFonts w:ascii="Tahoma" w:hAnsi="Tahoma" w:cs="Tahoma"/>
                <w:sz w:val="18"/>
                <w:szCs w:val="18"/>
              </w:rPr>
              <w:pPrChange w:id="177" w:author="a38bb83a@outlook.cz" w:date="2024-02-19T10:23:00Z">
                <w:pPr>
                  <w:pStyle w:val="StylZkladntextCourierNew11bnenTunDolevadko"/>
                </w:pPr>
              </w:pPrChange>
            </w:pPr>
            <w:ins w:id="178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lastRenderedPageBreak/>
                <w:t>17 05 04</w:t>
              </w:r>
            </w:ins>
          </w:p>
        </w:tc>
        <w:tc>
          <w:tcPr>
            <w:tcW w:w="1690" w:type="dxa"/>
            <w:vAlign w:val="center"/>
          </w:tcPr>
          <w:p w14:paraId="28EA226F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179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80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81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3937C348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182" w:author="a38bb83a@outlook.cz" w:date="2024-02-19T10:22:00Z"/>
                <w:rFonts w:ascii="Tahoma" w:hAnsi="Tahoma" w:cs="Tahoma"/>
                <w:sz w:val="18"/>
                <w:szCs w:val="18"/>
              </w:rPr>
              <w:pPrChange w:id="183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184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-</w:t>
              </w:r>
            </w:ins>
          </w:p>
        </w:tc>
        <w:tc>
          <w:tcPr>
            <w:tcW w:w="1761" w:type="dxa"/>
            <w:vAlign w:val="center"/>
          </w:tcPr>
          <w:p w14:paraId="2B4B7B85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85" w:author="a38bb83a@outlook.cz" w:date="2024-02-19T10:22:00Z"/>
                <w:rFonts w:ascii="Tahoma" w:hAnsi="Tahoma" w:cs="Tahoma"/>
                <w:sz w:val="18"/>
                <w:szCs w:val="18"/>
              </w:rPr>
              <w:pPrChange w:id="186" w:author="a38bb83a@outlook.cz" w:date="2024-02-19T10:23:00Z">
                <w:pPr>
                  <w:pStyle w:val="StylZkladntextCourierNew11bnenTunDolevadko"/>
                </w:pPr>
              </w:pPrChange>
            </w:pPr>
            <w:ins w:id="187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 xml:space="preserve">Odvezeno na recyklační skládku </w:t>
              </w:r>
              <w:r w:rsidRPr="00475B7E">
                <w:rPr>
                  <w:rFonts w:ascii="Tahoma" w:hAnsi="Tahoma" w:cs="Tahoma"/>
                  <w:sz w:val="18"/>
                  <w:szCs w:val="18"/>
                </w:rPr>
                <w:lastRenderedPageBreak/>
                <w:t>(recyklaceopava.cz)</w:t>
              </w:r>
            </w:ins>
          </w:p>
        </w:tc>
      </w:tr>
      <w:tr w:rsidR="006B7A7A" w:rsidRPr="001A3D64" w14:paraId="1603AFCA" w14:textId="77777777" w:rsidTr="00541EA9">
        <w:trPr>
          <w:cantSplit/>
          <w:trHeight w:val="510"/>
          <w:ins w:id="188" w:author="a38bb83a@outlook.cz" w:date="2024-02-19T10:22:00Z"/>
        </w:trPr>
        <w:tc>
          <w:tcPr>
            <w:tcW w:w="1689" w:type="dxa"/>
            <w:vAlign w:val="center"/>
          </w:tcPr>
          <w:p w14:paraId="51144753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89" w:author="a38bb83a@outlook.cz" w:date="2024-02-19T10:22:00Z"/>
                <w:rFonts w:ascii="Tahoma" w:hAnsi="Tahoma" w:cs="Tahoma"/>
                <w:sz w:val="18"/>
                <w:szCs w:val="18"/>
              </w:rPr>
              <w:pPrChange w:id="190" w:author="a38bb83a@outlook.cz" w:date="2024-02-19T10:23:00Z">
                <w:pPr>
                  <w:pStyle w:val="StylZkladntextCourierNew11bnenTunDolevadko"/>
                </w:pPr>
              </w:pPrChange>
            </w:pPr>
            <w:ins w:id="191" w:author="a38bb83a@outlook.cz" w:date="2024-02-19T10:22:00Z">
              <w:r w:rsidRPr="00475B7E">
                <w:rPr>
                  <w:rFonts w:ascii="Tahoma" w:hAnsi="Tahoma" w:cs="Tahoma"/>
                  <w:color w:val="000000"/>
                  <w:sz w:val="18"/>
                  <w:szCs w:val="18"/>
                </w:rPr>
                <w:lastRenderedPageBreak/>
                <w:t>Směsné stavební a demoliční odpady neuvedené pod čísly 17 09 01, 17 09 02 a 17 09 03</w:t>
              </w:r>
            </w:ins>
          </w:p>
        </w:tc>
        <w:tc>
          <w:tcPr>
            <w:tcW w:w="1689" w:type="dxa"/>
            <w:vAlign w:val="center"/>
          </w:tcPr>
          <w:p w14:paraId="12010C01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192" w:author="a38bb83a@outlook.cz" w:date="2024-02-19T10:22:00Z"/>
                <w:rFonts w:ascii="Tahoma" w:hAnsi="Tahoma" w:cs="Tahoma"/>
                <w:sz w:val="18"/>
                <w:szCs w:val="18"/>
              </w:rPr>
              <w:pPrChange w:id="193" w:author="a38bb83a@outlook.cz" w:date="2024-02-19T10:23:00Z">
                <w:pPr>
                  <w:pStyle w:val="StylZkladntextCourierNew11bnenTunDolevadko"/>
                </w:pPr>
              </w:pPrChange>
            </w:pPr>
            <w:ins w:id="194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17 09 04</w:t>
              </w:r>
            </w:ins>
          </w:p>
        </w:tc>
        <w:tc>
          <w:tcPr>
            <w:tcW w:w="1690" w:type="dxa"/>
            <w:vAlign w:val="center"/>
          </w:tcPr>
          <w:p w14:paraId="4D363577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195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196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197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33ADEB6D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198" w:author="a38bb83a@outlook.cz" w:date="2024-02-19T10:22:00Z"/>
                <w:rFonts w:ascii="Tahoma" w:hAnsi="Tahoma" w:cs="Tahoma"/>
                <w:sz w:val="18"/>
                <w:szCs w:val="18"/>
              </w:rPr>
              <w:pPrChange w:id="199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200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-</w:t>
              </w:r>
            </w:ins>
          </w:p>
        </w:tc>
        <w:tc>
          <w:tcPr>
            <w:tcW w:w="1761" w:type="dxa"/>
            <w:vAlign w:val="center"/>
          </w:tcPr>
          <w:p w14:paraId="322D7C3B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01" w:author="a38bb83a@outlook.cz" w:date="2024-02-19T10:22:00Z"/>
                <w:rFonts w:ascii="Tahoma" w:hAnsi="Tahoma" w:cs="Tahoma"/>
                <w:sz w:val="18"/>
                <w:szCs w:val="18"/>
              </w:rPr>
              <w:pPrChange w:id="202" w:author="a38bb83a@outlook.cz" w:date="2024-02-19T10:23:00Z">
                <w:pPr>
                  <w:pStyle w:val="StylZkladntextCourierNew11bnenTunDolevadko"/>
                </w:pPr>
              </w:pPrChange>
            </w:pPr>
            <w:ins w:id="203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recyklační skládku (recyklaceopava.cz)</w:t>
              </w:r>
            </w:ins>
          </w:p>
        </w:tc>
      </w:tr>
      <w:tr w:rsidR="006B7A7A" w:rsidRPr="001A3D64" w14:paraId="6EC04847" w14:textId="77777777" w:rsidTr="00541EA9">
        <w:trPr>
          <w:cantSplit/>
          <w:trHeight w:val="510"/>
          <w:ins w:id="204" w:author="a38bb83a@outlook.cz" w:date="2024-02-19T10:22:00Z"/>
        </w:trPr>
        <w:tc>
          <w:tcPr>
            <w:tcW w:w="1689" w:type="dxa"/>
            <w:vAlign w:val="center"/>
          </w:tcPr>
          <w:p w14:paraId="267B8F62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05" w:author="a38bb83a@outlook.cz" w:date="2024-02-19T10:22:00Z"/>
                <w:rFonts w:ascii="Tahoma" w:hAnsi="Tahoma" w:cs="Tahoma"/>
                <w:color w:val="000000"/>
                <w:sz w:val="18"/>
                <w:szCs w:val="18"/>
              </w:rPr>
              <w:pPrChange w:id="206" w:author="a38bb83a@outlook.cz" w:date="2024-02-19T10:23:00Z">
                <w:pPr>
                  <w:pStyle w:val="StylZkladntextCourierNew11bnenTunDolevadko"/>
                </w:pPr>
              </w:pPrChange>
            </w:pPr>
            <w:ins w:id="207" w:author="a38bb83a@outlook.cz" w:date="2024-02-19T10:22:00Z">
              <w:r w:rsidRPr="00475B7E">
                <w:rPr>
                  <w:rFonts w:ascii="Tahoma" w:hAnsi="Tahoma" w:cs="Tahoma"/>
                  <w:color w:val="000000"/>
                  <w:sz w:val="18"/>
                  <w:szCs w:val="18"/>
                </w:rPr>
                <w:t xml:space="preserve">Plastové obaly </w:t>
              </w:r>
            </w:ins>
          </w:p>
        </w:tc>
        <w:tc>
          <w:tcPr>
            <w:tcW w:w="1689" w:type="dxa"/>
            <w:vAlign w:val="center"/>
          </w:tcPr>
          <w:p w14:paraId="6D386283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08" w:author="a38bb83a@outlook.cz" w:date="2024-02-19T10:22:00Z"/>
                <w:rFonts w:ascii="Tahoma" w:hAnsi="Tahoma" w:cs="Tahoma"/>
                <w:sz w:val="18"/>
                <w:szCs w:val="18"/>
              </w:rPr>
              <w:pPrChange w:id="209" w:author="a38bb83a@outlook.cz" w:date="2024-02-19T10:23:00Z">
                <w:pPr>
                  <w:pStyle w:val="StylZkladntextCourierNew11bnenTunDolevadko"/>
                </w:pPr>
              </w:pPrChange>
            </w:pPr>
            <w:ins w:id="210" w:author="a38bb83a@outlook.cz" w:date="2024-02-19T10:22:00Z">
              <w:r w:rsidRPr="00475B7E">
                <w:rPr>
                  <w:rFonts w:ascii="Tahoma" w:hAnsi="Tahoma" w:cs="Tahoma"/>
                  <w:color w:val="000000"/>
                  <w:sz w:val="18"/>
                  <w:szCs w:val="18"/>
                </w:rPr>
                <w:t>15 01 02</w:t>
              </w:r>
            </w:ins>
          </w:p>
        </w:tc>
        <w:tc>
          <w:tcPr>
            <w:tcW w:w="1690" w:type="dxa"/>
            <w:vAlign w:val="center"/>
          </w:tcPr>
          <w:p w14:paraId="27283979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211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212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213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4D31906D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214" w:author="a38bb83a@outlook.cz" w:date="2024-02-19T10:22:00Z"/>
                <w:rFonts w:ascii="Tahoma" w:hAnsi="Tahoma" w:cs="Tahoma"/>
                <w:sz w:val="18"/>
                <w:szCs w:val="18"/>
              </w:rPr>
              <w:pPrChange w:id="215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216" w:author="a38bb83a@outlook.cz" w:date="2024-02-19T10:22:00Z">
              <w:r>
                <w:rPr>
                  <w:rFonts w:ascii="Tahoma" w:hAnsi="Tahoma" w:cs="Tahoma"/>
                  <w:sz w:val="18"/>
                  <w:szCs w:val="18"/>
                </w:rPr>
                <w:t>0,05</w:t>
              </w:r>
            </w:ins>
          </w:p>
        </w:tc>
        <w:tc>
          <w:tcPr>
            <w:tcW w:w="1761" w:type="dxa"/>
            <w:vAlign w:val="center"/>
          </w:tcPr>
          <w:p w14:paraId="017E8BA7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17" w:author="a38bb83a@outlook.cz" w:date="2024-02-19T10:22:00Z"/>
                <w:rFonts w:ascii="Tahoma" w:hAnsi="Tahoma" w:cs="Tahoma"/>
                <w:sz w:val="18"/>
                <w:szCs w:val="18"/>
              </w:rPr>
              <w:pPrChange w:id="218" w:author="a38bb83a@outlook.cz" w:date="2024-02-19T10:23:00Z">
                <w:pPr>
                  <w:pStyle w:val="StylZkladntextCourierNew11bnenTunDolevadko"/>
                </w:pPr>
              </w:pPrChange>
            </w:pPr>
            <w:ins w:id="219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skládku (Technické služby Opava s.r.o.)</w:t>
              </w:r>
            </w:ins>
          </w:p>
        </w:tc>
      </w:tr>
      <w:tr w:rsidR="006B7A7A" w:rsidRPr="001A3D64" w14:paraId="7260DAE2" w14:textId="77777777" w:rsidTr="00541EA9">
        <w:trPr>
          <w:cantSplit/>
          <w:trHeight w:val="510"/>
          <w:ins w:id="220" w:author="a38bb83a@outlook.cz" w:date="2024-02-19T10:22:00Z"/>
        </w:trPr>
        <w:tc>
          <w:tcPr>
            <w:tcW w:w="1689" w:type="dxa"/>
            <w:vAlign w:val="center"/>
          </w:tcPr>
          <w:p w14:paraId="61A1B7FD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21" w:author="a38bb83a@outlook.cz" w:date="2024-02-19T10:22:00Z"/>
                <w:rFonts w:ascii="Tahoma" w:hAnsi="Tahoma" w:cs="Tahoma"/>
                <w:color w:val="000000"/>
                <w:sz w:val="18"/>
                <w:szCs w:val="18"/>
              </w:rPr>
              <w:pPrChange w:id="222" w:author="a38bb83a@outlook.cz" w:date="2024-02-19T10:23:00Z">
                <w:pPr>
                  <w:pStyle w:val="StylZkladntextCourierNew11bnenTunDolevadko"/>
                </w:pPr>
              </w:pPrChange>
            </w:pPr>
            <w:ins w:id="223" w:author="a38bb83a@outlook.cz" w:date="2024-02-19T10:22:00Z">
              <w:r w:rsidRPr="00475B7E">
                <w:rPr>
                  <w:rFonts w:ascii="Tahoma" w:hAnsi="Tahoma" w:cs="Tahoma"/>
                  <w:color w:val="000000"/>
                  <w:sz w:val="18"/>
                  <w:szCs w:val="18"/>
                </w:rPr>
                <w:t>Hobliny, odřezky, piliny, dřevovláknité desky, dýhy</w:t>
              </w:r>
            </w:ins>
          </w:p>
        </w:tc>
        <w:tc>
          <w:tcPr>
            <w:tcW w:w="1689" w:type="dxa"/>
            <w:vAlign w:val="center"/>
          </w:tcPr>
          <w:p w14:paraId="141C5561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24" w:author="a38bb83a@outlook.cz" w:date="2024-02-19T10:22:00Z"/>
                <w:rFonts w:ascii="Tahoma" w:hAnsi="Tahoma" w:cs="Tahoma"/>
                <w:color w:val="000000"/>
                <w:sz w:val="18"/>
                <w:szCs w:val="18"/>
              </w:rPr>
              <w:pPrChange w:id="225" w:author="a38bb83a@outlook.cz" w:date="2024-02-19T10:23:00Z">
                <w:pPr>
                  <w:pStyle w:val="StylZkladntextCourierNew11bnenTunDolevadko"/>
                </w:pPr>
              </w:pPrChange>
            </w:pPr>
            <w:ins w:id="226" w:author="a38bb83a@outlook.cz" w:date="2024-02-19T10:22:00Z">
              <w:r w:rsidRPr="00475B7E">
                <w:rPr>
                  <w:rFonts w:ascii="Tahoma" w:hAnsi="Tahoma" w:cs="Tahoma"/>
                  <w:color w:val="000000"/>
                  <w:sz w:val="18"/>
                  <w:szCs w:val="18"/>
                </w:rPr>
                <w:t>03 01 05</w:t>
              </w:r>
            </w:ins>
          </w:p>
        </w:tc>
        <w:tc>
          <w:tcPr>
            <w:tcW w:w="1690" w:type="dxa"/>
            <w:vAlign w:val="center"/>
          </w:tcPr>
          <w:p w14:paraId="1E04365E" w14:textId="77777777" w:rsidR="006B7A7A" w:rsidRPr="00475B7E" w:rsidRDefault="006B7A7A" w:rsidP="006B7A7A">
            <w:pPr>
              <w:pStyle w:val="StylZkladntextCourierNew11bnenTunDolevadko"/>
              <w:ind w:left="1134"/>
              <w:jc w:val="center"/>
              <w:rPr>
                <w:ins w:id="227" w:author="a38bb83a@outlook.cz" w:date="2024-02-19T10:22:00Z"/>
                <w:rFonts w:ascii="Tahoma" w:hAnsi="Tahoma" w:cs="Tahoma"/>
                <w:bCs/>
                <w:sz w:val="18"/>
                <w:szCs w:val="18"/>
              </w:rPr>
              <w:pPrChange w:id="228" w:author="a38bb83a@outlook.cz" w:date="2024-02-19T10:23:00Z">
                <w:pPr>
                  <w:pStyle w:val="StylZkladntextCourierNew11bnenTunDolevadko"/>
                  <w:jc w:val="center"/>
                </w:pPr>
              </w:pPrChange>
            </w:pPr>
            <w:ins w:id="229" w:author="a38bb83a@outlook.cz" w:date="2024-02-19T10:22:00Z">
              <w:r w:rsidRPr="00475B7E">
                <w:rPr>
                  <w:rFonts w:ascii="Tahoma" w:hAnsi="Tahoma" w:cs="Tahoma"/>
                  <w:bCs/>
                  <w:sz w:val="18"/>
                  <w:szCs w:val="18"/>
                </w:rPr>
                <w:t>O</w:t>
              </w:r>
            </w:ins>
          </w:p>
        </w:tc>
        <w:tc>
          <w:tcPr>
            <w:tcW w:w="1690" w:type="dxa"/>
            <w:vAlign w:val="center"/>
          </w:tcPr>
          <w:p w14:paraId="22A67C9B" w14:textId="77777777" w:rsidR="006B7A7A" w:rsidRPr="00475B7E" w:rsidRDefault="006B7A7A" w:rsidP="006B7A7A">
            <w:pPr>
              <w:pStyle w:val="StylZkladntextCourierNew11bnenTunDolevadko"/>
              <w:ind w:left="1134"/>
              <w:jc w:val="right"/>
              <w:rPr>
                <w:ins w:id="230" w:author="a38bb83a@outlook.cz" w:date="2024-02-19T10:22:00Z"/>
                <w:rFonts w:ascii="Tahoma" w:hAnsi="Tahoma" w:cs="Tahoma"/>
                <w:sz w:val="18"/>
                <w:szCs w:val="18"/>
              </w:rPr>
              <w:pPrChange w:id="231" w:author="a38bb83a@outlook.cz" w:date="2024-02-19T10:23:00Z">
                <w:pPr>
                  <w:pStyle w:val="StylZkladntextCourierNew11bnenTunDolevadko"/>
                  <w:jc w:val="right"/>
                </w:pPr>
              </w:pPrChange>
            </w:pPr>
            <w:ins w:id="232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-</w:t>
              </w:r>
            </w:ins>
          </w:p>
        </w:tc>
        <w:tc>
          <w:tcPr>
            <w:tcW w:w="1761" w:type="dxa"/>
            <w:vAlign w:val="center"/>
          </w:tcPr>
          <w:p w14:paraId="68071295" w14:textId="77777777" w:rsidR="006B7A7A" w:rsidRPr="00475B7E" w:rsidRDefault="006B7A7A" w:rsidP="006B7A7A">
            <w:pPr>
              <w:pStyle w:val="StylZkladntextCourierNew11bnenTunDolevadko"/>
              <w:ind w:left="1134"/>
              <w:rPr>
                <w:ins w:id="233" w:author="a38bb83a@outlook.cz" w:date="2024-02-19T10:22:00Z"/>
                <w:rFonts w:ascii="Tahoma" w:hAnsi="Tahoma" w:cs="Tahoma"/>
                <w:sz w:val="18"/>
                <w:szCs w:val="18"/>
              </w:rPr>
              <w:pPrChange w:id="234" w:author="a38bb83a@outlook.cz" w:date="2024-02-19T10:23:00Z">
                <w:pPr>
                  <w:pStyle w:val="StylZkladntextCourierNew11bnenTunDolevadko"/>
                </w:pPr>
              </w:pPrChange>
            </w:pPr>
            <w:ins w:id="235" w:author="a38bb83a@outlook.cz" w:date="2024-02-19T10:22:00Z">
              <w:r w:rsidRPr="00475B7E">
                <w:rPr>
                  <w:rFonts w:ascii="Tahoma" w:hAnsi="Tahoma" w:cs="Tahoma"/>
                  <w:sz w:val="18"/>
                  <w:szCs w:val="18"/>
                </w:rPr>
                <w:t>Odvezeno na skládku (Technické služby Opava s.r.o.)</w:t>
              </w:r>
            </w:ins>
          </w:p>
        </w:tc>
      </w:tr>
    </w:tbl>
    <w:p w14:paraId="08B9FA81" w14:textId="77777777" w:rsidR="006B7A7A" w:rsidRPr="00242E73" w:rsidRDefault="006B7A7A" w:rsidP="006B7A7A">
      <w:pPr>
        <w:pStyle w:val="VJTCalibri11norzarvlevo"/>
        <w:ind w:left="1134" w:firstLine="0"/>
        <w:rPr>
          <w:ins w:id="236" w:author="a38bb83a@outlook.cz" w:date="2024-02-19T10:22:00Z"/>
          <w:rFonts w:cs="Calibri"/>
          <w:bCs/>
          <w:iCs/>
          <w:snapToGrid w:val="0"/>
          <w:sz w:val="18"/>
          <w:szCs w:val="22"/>
        </w:rPr>
        <w:pPrChange w:id="237" w:author="a38bb83a@outlook.cz" w:date="2024-02-19T10:23:00Z">
          <w:pPr>
            <w:pStyle w:val="VJTCalibri11norzarvlevo"/>
            <w:ind w:left="709" w:firstLine="0"/>
          </w:pPr>
        </w:pPrChange>
      </w:pPr>
    </w:p>
    <w:p w14:paraId="61CBD7A4" w14:textId="77777777" w:rsidR="006B7A7A" w:rsidRPr="00541EA9" w:rsidRDefault="006B7A7A" w:rsidP="006B7A7A">
      <w:pPr>
        <w:pStyle w:val="VJTCalibri11norzarvlevo"/>
        <w:ind w:left="1134" w:right="340"/>
        <w:rPr>
          <w:ins w:id="238" w:author="a38bb83a@outlook.cz" w:date="2024-02-19T10:22:00Z"/>
          <w:rFonts w:asciiTheme="minorHAnsi" w:hAnsiTheme="minorHAnsi" w:cstheme="minorHAnsi"/>
          <w:b/>
          <w:bCs/>
          <w:sz w:val="18"/>
          <w:szCs w:val="18"/>
        </w:rPr>
        <w:pPrChange w:id="239" w:author="a38bb83a@outlook.cz" w:date="2024-02-19T10:23:00Z">
          <w:pPr>
            <w:pStyle w:val="VJTCalibri11norzarvlevo"/>
            <w:ind w:left="709" w:right="340"/>
          </w:pPr>
        </w:pPrChange>
      </w:pPr>
      <w:ins w:id="240" w:author="a38bb83a@outlook.cz" w:date="2024-02-19T10:22:00Z">
        <w:r w:rsidRPr="00541EA9">
          <w:rPr>
            <w:rFonts w:asciiTheme="minorHAnsi" w:hAnsiTheme="minorHAnsi" w:cstheme="minorHAnsi"/>
            <w:b/>
            <w:bCs/>
            <w:sz w:val="18"/>
            <w:szCs w:val="18"/>
          </w:rPr>
          <w:t>S odpady bude nakládáno v souladu s platným zákonem o odpadech a příslušnými vyhláškami. Likvidaci budou provádět odborné oprávněné firmy.</w:t>
        </w:r>
      </w:ins>
    </w:p>
    <w:p w14:paraId="641C91EE" w14:textId="77777777" w:rsidR="006B7A7A" w:rsidRPr="00541EA9" w:rsidRDefault="006B7A7A" w:rsidP="006B7A7A">
      <w:pPr>
        <w:pStyle w:val="VJTCalibri11norzarvlevo"/>
        <w:ind w:left="1134" w:firstLine="0"/>
        <w:rPr>
          <w:ins w:id="241" w:author="a38bb83a@outlook.cz" w:date="2024-02-19T10:22:00Z"/>
          <w:rFonts w:asciiTheme="minorHAnsi" w:hAnsiTheme="minorHAnsi" w:cstheme="minorHAnsi"/>
          <w:sz w:val="18"/>
          <w:szCs w:val="18"/>
        </w:rPr>
        <w:pPrChange w:id="242" w:author="a38bb83a@outlook.cz" w:date="2024-02-19T10:23:00Z">
          <w:pPr>
            <w:pStyle w:val="VJTCalibri11norzarvlevo"/>
            <w:ind w:left="709" w:firstLine="0"/>
          </w:pPr>
        </w:pPrChange>
      </w:pPr>
      <w:ins w:id="243" w:author="a38bb83a@outlook.cz" w:date="2024-02-19T10:22:00Z">
        <w:r w:rsidRPr="00541EA9">
          <w:rPr>
            <w:rFonts w:asciiTheme="minorHAnsi" w:hAnsiTheme="minorHAnsi" w:cstheme="minorHAnsi"/>
            <w:sz w:val="18"/>
            <w:szCs w:val="18"/>
          </w:rPr>
          <w:t>Odpady budou přednostně znova využívány! Odpady uvedené v tabulce jsou orientační a během provádění stavby se mohu uvedené hodnoty mírně pozměnit. U těch odpadů, které nebude možno využít, bude zajištěno jejich ekologické odstranění.</w:t>
        </w:r>
      </w:ins>
    </w:p>
    <w:p w14:paraId="3717521F" w14:textId="77777777" w:rsidR="006B7A7A" w:rsidRPr="00541EA9" w:rsidRDefault="006B7A7A" w:rsidP="006B7A7A">
      <w:pPr>
        <w:pStyle w:val="VJTCalibri11norzarvlevo"/>
        <w:ind w:left="1134" w:firstLine="0"/>
        <w:rPr>
          <w:ins w:id="244" w:author="a38bb83a@outlook.cz" w:date="2024-02-19T10:22:00Z"/>
          <w:rFonts w:asciiTheme="minorHAnsi" w:hAnsiTheme="minorHAnsi" w:cstheme="minorHAnsi"/>
          <w:b/>
          <w:bCs/>
          <w:sz w:val="18"/>
          <w:szCs w:val="18"/>
        </w:rPr>
        <w:pPrChange w:id="245" w:author="a38bb83a@outlook.cz" w:date="2024-02-19T10:23:00Z">
          <w:pPr>
            <w:pStyle w:val="VJTCalibri11norzarvlevo"/>
            <w:ind w:left="709" w:firstLine="0"/>
          </w:pPr>
        </w:pPrChange>
      </w:pPr>
    </w:p>
    <w:p w14:paraId="14B63001" w14:textId="77777777" w:rsidR="006B7A7A" w:rsidRPr="00541EA9" w:rsidRDefault="006B7A7A" w:rsidP="006B7A7A">
      <w:pPr>
        <w:ind w:left="1134"/>
        <w:rPr>
          <w:ins w:id="246" w:author="a38bb83a@outlook.cz" w:date="2024-02-19T10:22:00Z"/>
          <w:rFonts w:asciiTheme="minorHAnsi" w:hAnsiTheme="minorHAnsi" w:cstheme="minorHAnsi"/>
          <w:sz w:val="18"/>
          <w:szCs w:val="18"/>
        </w:rPr>
        <w:pPrChange w:id="247" w:author="a38bb83a@outlook.cz" w:date="2024-02-19T10:23:00Z">
          <w:pPr>
            <w:ind w:left="709"/>
          </w:pPr>
        </w:pPrChange>
      </w:pPr>
      <w:ins w:id="248" w:author="a38bb83a@outlook.cz" w:date="2024-02-19T10:22:00Z">
        <w:r w:rsidRPr="00541EA9">
          <w:rPr>
            <w:rFonts w:asciiTheme="minorHAnsi" w:hAnsiTheme="minorHAnsi" w:cstheme="minorHAnsi"/>
            <w:sz w:val="18"/>
            <w:szCs w:val="18"/>
          </w:rPr>
          <w:t>Nejméně 70 % (hmotnostních) stavebního a demoličního odpadu neklasifikovaného jako nebezpečný (s výjimkou v přírodě se vyskytujících materiálů uvedených v kategorii 17 05 04 v Evropském seznamu odpadů stanoveném rozhodnutím 2000/532/ES) vzniklého na staveništi musí být připraveno k opětovnému použití, recyklaci a k jiným druhům materiálového využití, včetně zásypů, při nichž jsou jiné materiály nahrazeny odpadem, v souladu s hierarchií způsobů nakládání s odpady a protokolem EU pro nakládání se stavebním a demoličním odpadem.</w:t>
        </w:r>
      </w:ins>
    </w:p>
    <w:p w14:paraId="2C5C4771" w14:textId="77777777" w:rsidR="006B7A7A" w:rsidRPr="00541EA9" w:rsidRDefault="006B7A7A" w:rsidP="006B7A7A">
      <w:pPr>
        <w:ind w:left="1134"/>
        <w:rPr>
          <w:ins w:id="249" w:author="a38bb83a@outlook.cz" w:date="2024-02-19T10:22:00Z"/>
          <w:rFonts w:asciiTheme="minorHAnsi" w:hAnsiTheme="minorHAnsi" w:cstheme="minorHAnsi"/>
          <w:sz w:val="18"/>
          <w:szCs w:val="18"/>
        </w:rPr>
        <w:pPrChange w:id="250" w:author="a38bb83a@outlook.cz" w:date="2024-02-19T10:23:00Z">
          <w:pPr>
            <w:ind w:left="709"/>
          </w:pPr>
        </w:pPrChange>
      </w:pPr>
    </w:p>
    <w:p w14:paraId="6B2D92EA" w14:textId="77777777" w:rsidR="006B7A7A" w:rsidRPr="00541EA9" w:rsidRDefault="006B7A7A" w:rsidP="006B7A7A">
      <w:pPr>
        <w:ind w:left="1134"/>
        <w:rPr>
          <w:ins w:id="251" w:author="a38bb83a@outlook.cz" w:date="2024-02-19T10:22:00Z"/>
          <w:rFonts w:asciiTheme="minorHAnsi" w:hAnsiTheme="minorHAnsi" w:cstheme="minorHAnsi"/>
          <w:i/>
          <w:iCs/>
          <w:sz w:val="18"/>
          <w:szCs w:val="18"/>
        </w:rPr>
        <w:pPrChange w:id="252" w:author="a38bb83a@outlook.cz" w:date="2024-02-19T10:23:00Z">
          <w:pPr>
            <w:ind w:left="709"/>
          </w:pPr>
        </w:pPrChange>
      </w:pPr>
      <w:ins w:id="253" w:author="a38bb83a@outlook.cz" w:date="2024-02-19T10:22:00Z">
        <w:r w:rsidRPr="00541EA9">
          <w:rPr>
            <w:rFonts w:asciiTheme="minorHAnsi" w:hAnsiTheme="minorHAnsi" w:cstheme="minorHAnsi"/>
            <w:sz w:val="18"/>
            <w:szCs w:val="18"/>
          </w:rPr>
          <w:t xml:space="preserve">Zhotovitel je povinen předložit investorovi dokument splnění navrženého plánu nakládání s odpadem. Je nutno doložit </w:t>
        </w:r>
        <w:r w:rsidRPr="00541EA9">
          <w:rPr>
            <w:rFonts w:asciiTheme="minorHAnsi" w:hAnsiTheme="minorHAnsi" w:cstheme="minorHAnsi"/>
            <w:b/>
            <w:bCs/>
            <w:sz w:val="18"/>
            <w:szCs w:val="18"/>
          </w:rPr>
          <w:t>kopií smlouvy o zajištění předání produkovaných stavebních a demoličních odpadů do zařízení určeného pro nakládání s daným druhem a kategorií odpadu</w:t>
        </w:r>
        <w:r w:rsidRPr="00541EA9">
          <w:rPr>
            <w:rFonts w:asciiTheme="minorHAnsi" w:hAnsiTheme="minorHAnsi" w:cstheme="minorHAnsi"/>
            <w:sz w:val="18"/>
            <w:szCs w:val="18"/>
          </w:rPr>
          <w:t xml:space="preserve"> dle § 15 odst. 2 písm. c) zákona č. 541/2020 Sb., o odpadech; </w:t>
        </w:r>
        <w:r w:rsidRPr="00541EA9">
          <w:rPr>
            <w:rFonts w:asciiTheme="minorHAnsi" w:hAnsiTheme="minorHAnsi" w:cstheme="minorHAnsi"/>
            <w:b/>
            <w:bCs/>
            <w:sz w:val="18"/>
            <w:szCs w:val="18"/>
          </w:rPr>
          <w:t>nebo doklad o převzetí odpadů od provozovatele zařízení dle § 17 odst. 1 písm. c) zákona č. 541/2020 Sb., o odpadech.</w:t>
        </w:r>
        <w:r w:rsidRPr="00541EA9">
          <w:rPr>
            <w:rFonts w:asciiTheme="minorHAnsi" w:hAnsiTheme="minorHAnsi" w:cstheme="minorHAnsi"/>
            <w:sz w:val="18"/>
            <w:szCs w:val="18"/>
          </w:rPr>
          <w:t xml:space="preserve"> Dokument prokazující naplnění plánu přípravy opětovného použití či recyklace stavebního a demoličního odpadu vzniklého na staveništi nebo jiných druhů materiálového využití bude sloužit jako příloha pro poskytovatele dotace. </w:t>
        </w:r>
        <w:r w:rsidRPr="00541EA9">
          <w:rPr>
            <w:rFonts w:asciiTheme="minorHAnsi" w:hAnsiTheme="minorHAnsi" w:cstheme="minorHAnsi"/>
            <w:sz w:val="18"/>
            <w:szCs w:val="18"/>
          </w:rPr>
          <w:lastRenderedPageBreak/>
          <w:t>Pokud by došlo k odchylkám oproti plánu přípravy, je nutné tuto skutečnost popsat. Pokud ve výsledku nebylo připraveno k opětovnému použití minimálně stanovené množství, lze takovou odchylku odůvodnit jen dříve neodhalenými okolnostmi nezaviněnými zhotovitelem.</w:t>
        </w:r>
      </w:ins>
    </w:p>
    <w:p w14:paraId="4E6A052E" w14:textId="77777777" w:rsidR="006B7A7A" w:rsidRPr="00541EA9" w:rsidRDefault="006B7A7A" w:rsidP="006B7A7A">
      <w:pPr>
        <w:ind w:left="1134"/>
        <w:rPr>
          <w:ins w:id="254" w:author="a38bb83a@outlook.cz" w:date="2024-02-19T10:22:00Z"/>
          <w:rFonts w:asciiTheme="minorHAnsi" w:hAnsiTheme="minorHAnsi" w:cstheme="minorHAnsi"/>
          <w:color w:val="000000"/>
          <w:sz w:val="18"/>
          <w:szCs w:val="18"/>
        </w:rPr>
        <w:pPrChange w:id="255" w:author="a38bb83a@outlook.cz" w:date="2024-02-19T10:23:00Z">
          <w:pPr>
            <w:ind w:left="709"/>
          </w:pPr>
        </w:pPrChange>
      </w:pPr>
    </w:p>
    <w:p w14:paraId="54559E63" w14:textId="77777777" w:rsidR="006B7A7A" w:rsidRPr="00541EA9" w:rsidRDefault="006B7A7A" w:rsidP="006B7A7A">
      <w:pPr>
        <w:ind w:left="1134"/>
        <w:rPr>
          <w:ins w:id="256" w:author="a38bb83a@outlook.cz" w:date="2024-02-19T10:22:00Z"/>
          <w:rFonts w:asciiTheme="minorHAnsi" w:hAnsiTheme="minorHAnsi" w:cstheme="minorHAnsi"/>
          <w:sz w:val="18"/>
          <w:szCs w:val="18"/>
        </w:rPr>
        <w:pPrChange w:id="257" w:author="a38bb83a@outlook.cz" w:date="2024-02-19T10:23:00Z">
          <w:pPr>
            <w:ind w:left="709"/>
          </w:pPr>
        </w:pPrChange>
      </w:pPr>
      <w:ins w:id="258" w:author="a38bb83a@outlook.cz" w:date="2024-02-19T10:22:00Z">
        <w:r w:rsidRPr="00541EA9">
          <w:rPr>
            <w:rFonts w:asciiTheme="minorHAnsi" w:hAnsiTheme="minorHAnsi" w:cstheme="minorHAnsi"/>
            <w:sz w:val="18"/>
            <w:szCs w:val="18"/>
          </w:rPr>
          <w:t>Evidence odpadů, včetně doložení způsobu odstranění odpadů bude předložena při kolaudaci stavby a na OŽP (odbor životního prostředí). Generální dodavatel zodpovídá za likvidaci veškerých odpadů v rámci realizace stavby.</w:t>
        </w:r>
      </w:ins>
    </w:p>
    <w:p w14:paraId="73AA0C49" w14:textId="77777777" w:rsidR="006B7A7A" w:rsidRPr="00541EA9" w:rsidRDefault="006B7A7A" w:rsidP="006B7A7A">
      <w:pPr>
        <w:pStyle w:val="VJTCalibri11norzarvlevo"/>
        <w:ind w:left="1134" w:firstLine="0"/>
        <w:rPr>
          <w:ins w:id="259" w:author="a38bb83a@outlook.cz" w:date="2024-02-19T10:22:00Z"/>
          <w:rFonts w:asciiTheme="minorHAnsi" w:hAnsiTheme="minorHAnsi" w:cstheme="minorHAnsi"/>
          <w:sz w:val="18"/>
          <w:szCs w:val="18"/>
        </w:rPr>
        <w:pPrChange w:id="260" w:author="a38bb83a@outlook.cz" w:date="2024-02-19T10:23:00Z">
          <w:pPr>
            <w:pStyle w:val="VJTCalibri11norzarvlevo"/>
            <w:ind w:left="709" w:firstLine="0"/>
          </w:pPr>
        </w:pPrChange>
      </w:pPr>
    </w:p>
    <w:p w14:paraId="5DA641EE" w14:textId="77777777" w:rsidR="006B7A7A" w:rsidRPr="00541EA9" w:rsidRDefault="006B7A7A" w:rsidP="006B7A7A">
      <w:pPr>
        <w:pStyle w:val="VJTCalibri11norzarvlevo"/>
        <w:ind w:left="1134" w:firstLine="0"/>
        <w:rPr>
          <w:ins w:id="261" w:author="a38bb83a@outlook.cz" w:date="2024-02-19T10:22:00Z"/>
          <w:rFonts w:asciiTheme="minorHAnsi" w:hAnsiTheme="minorHAnsi" w:cstheme="minorHAnsi"/>
          <w:sz w:val="18"/>
          <w:szCs w:val="18"/>
        </w:rPr>
        <w:pPrChange w:id="262" w:author="a38bb83a@outlook.cz" w:date="2024-02-19T10:23:00Z">
          <w:pPr>
            <w:pStyle w:val="VJTCalibri11norzarvlevo"/>
            <w:ind w:left="709" w:firstLine="0"/>
          </w:pPr>
        </w:pPrChange>
      </w:pPr>
      <w:ins w:id="263" w:author="a38bb83a@outlook.cz" w:date="2024-02-19T10:22:00Z">
        <w:r w:rsidRPr="00541EA9">
          <w:rPr>
            <w:rFonts w:asciiTheme="minorHAnsi" w:hAnsiTheme="minorHAnsi" w:cstheme="minorHAnsi"/>
            <w:sz w:val="18"/>
            <w:szCs w:val="18"/>
          </w:rPr>
          <w:t xml:space="preserve">V rámci stavebních prací bude kladen důraz na předcházení vzniku odpadů a zajištění přednostního využití odpadů, a to v následujícím pořadí jejich příprava k opětovnému použití, recyklace, jiné využití, včetně energetického využití, a není-li možné ani to, jejich odstranění. S odpady bude nakládáno v souladu s hierarchií odpadového hospodářství, tj. v souladu s </w:t>
        </w:r>
        <w:proofErr w:type="spellStart"/>
        <w:r w:rsidRPr="00541EA9">
          <w:rPr>
            <w:rFonts w:asciiTheme="minorHAnsi" w:hAnsiTheme="minorHAnsi" w:cstheme="minorHAnsi"/>
            <w:sz w:val="18"/>
            <w:szCs w:val="18"/>
          </w:rPr>
          <w:t>ust</w:t>
        </w:r>
        <w:proofErr w:type="spellEnd"/>
        <w:r w:rsidRPr="00541EA9">
          <w:rPr>
            <w:rFonts w:asciiTheme="minorHAnsi" w:hAnsiTheme="minorHAnsi" w:cstheme="minorHAnsi"/>
            <w:sz w:val="18"/>
            <w:szCs w:val="18"/>
          </w:rPr>
          <w:t xml:space="preserve">. § 3 zákona č. 541/2020 Sb., o odpadech (dále jen „zákon o odpadech“). Odpady budou zařazovány dle druhů a kategorií podle </w:t>
        </w:r>
        <w:proofErr w:type="spellStart"/>
        <w:r w:rsidRPr="00541EA9">
          <w:rPr>
            <w:rFonts w:asciiTheme="minorHAnsi" w:hAnsiTheme="minorHAnsi" w:cstheme="minorHAnsi"/>
            <w:sz w:val="18"/>
            <w:szCs w:val="18"/>
          </w:rPr>
          <w:t>ust</w:t>
        </w:r>
        <w:proofErr w:type="spellEnd"/>
        <w:r w:rsidRPr="00541EA9">
          <w:rPr>
            <w:rFonts w:asciiTheme="minorHAnsi" w:hAnsiTheme="minorHAnsi" w:cstheme="minorHAnsi"/>
            <w:sz w:val="18"/>
            <w:szCs w:val="18"/>
          </w:rPr>
          <w:t xml:space="preserve">. § 6 zákona o odpadech. </w:t>
        </w:r>
      </w:ins>
    </w:p>
    <w:p w14:paraId="4E3C3994" w14:textId="77777777" w:rsidR="006B7A7A" w:rsidRPr="00541EA9" w:rsidRDefault="006B7A7A" w:rsidP="006B7A7A">
      <w:pPr>
        <w:pStyle w:val="VJTCalibri11norzarvlevo"/>
        <w:ind w:left="1134" w:firstLine="0"/>
        <w:rPr>
          <w:ins w:id="264" w:author="a38bb83a@outlook.cz" w:date="2024-02-19T10:22:00Z"/>
          <w:rFonts w:asciiTheme="minorHAnsi" w:hAnsiTheme="minorHAnsi" w:cstheme="minorHAnsi"/>
          <w:sz w:val="18"/>
          <w:szCs w:val="18"/>
        </w:rPr>
        <w:pPrChange w:id="265" w:author="a38bb83a@outlook.cz" w:date="2024-02-19T10:23:00Z">
          <w:pPr>
            <w:pStyle w:val="VJTCalibri11norzarvlevo"/>
            <w:ind w:left="709" w:firstLine="0"/>
          </w:pPr>
        </w:pPrChange>
      </w:pPr>
    </w:p>
    <w:p w14:paraId="7779AEBD" w14:textId="77777777" w:rsidR="006B7A7A" w:rsidRPr="00541EA9" w:rsidRDefault="006B7A7A" w:rsidP="006B7A7A">
      <w:pPr>
        <w:pStyle w:val="VJTCalibri11norzarvlevo"/>
        <w:ind w:left="1134" w:firstLine="0"/>
        <w:rPr>
          <w:ins w:id="266" w:author="a38bb83a@outlook.cz" w:date="2024-02-19T10:22:00Z"/>
          <w:rFonts w:asciiTheme="minorHAnsi" w:hAnsiTheme="minorHAnsi" w:cstheme="minorHAnsi"/>
          <w:sz w:val="18"/>
          <w:szCs w:val="18"/>
        </w:rPr>
        <w:pPrChange w:id="267" w:author="a38bb83a@outlook.cz" w:date="2024-02-19T10:23:00Z">
          <w:pPr>
            <w:pStyle w:val="VJTCalibri11norzarvlevo"/>
            <w:ind w:left="709" w:firstLine="0"/>
          </w:pPr>
        </w:pPrChange>
      </w:pPr>
      <w:ins w:id="268" w:author="a38bb83a@outlook.cz" w:date="2024-02-19T10:22:00Z">
        <w:r w:rsidRPr="00541EA9">
          <w:rPr>
            <w:rFonts w:asciiTheme="minorHAnsi" w:hAnsiTheme="minorHAnsi" w:cstheme="minorHAnsi"/>
            <w:sz w:val="18"/>
            <w:szCs w:val="18"/>
          </w:rPr>
          <w:t xml:space="preserve">Stavební odpady budou shromažďovány utříděné podle jednotlivých druhů a kategorií v odpovídajících shromažďovacích prostředcích v místě vzniku, budou zabezpečeny před nežádoucím znehodnocením, odcizením nebo únikem a předány pouze do zařízení určeného pro nakládání s daným druhem a kategorií odpadu nebo za podmínek podle </w:t>
        </w:r>
        <w:proofErr w:type="spellStart"/>
        <w:r w:rsidRPr="00541EA9">
          <w:rPr>
            <w:rFonts w:asciiTheme="minorHAnsi" w:hAnsiTheme="minorHAnsi" w:cstheme="minorHAnsi"/>
            <w:sz w:val="18"/>
            <w:szCs w:val="18"/>
          </w:rPr>
          <w:t>ust</w:t>
        </w:r>
        <w:proofErr w:type="spellEnd"/>
        <w:r w:rsidRPr="00541EA9">
          <w:rPr>
            <w:rFonts w:asciiTheme="minorHAnsi" w:hAnsiTheme="minorHAnsi" w:cstheme="minorHAnsi"/>
            <w:sz w:val="18"/>
            <w:szCs w:val="18"/>
          </w:rPr>
          <w:t>. § 16 odst. 3 zákona o odpadech do dopravního prostředku provozovatele takového zařízení. Původce odpadů je povinen dodržovat, mimo jiných povinností daných zákonem o odpadech, povinnosti uvedené v </w:t>
        </w:r>
        <w:proofErr w:type="spellStart"/>
        <w:r w:rsidRPr="00541EA9">
          <w:rPr>
            <w:rFonts w:asciiTheme="minorHAnsi" w:hAnsiTheme="minorHAnsi" w:cstheme="minorHAnsi"/>
            <w:sz w:val="18"/>
            <w:szCs w:val="18"/>
          </w:rPr>
          <w:t>ust</w:t>
        </w:r>
        <w:proofErr w:type="spellEnd"/>
        <w:r w:rsidRPr="00541EA9">
          <w:rPr>
            <w:rFonts w:asciiTheme="minorHAnsi" w:hAnsiTheme="minorHAnsi" w:cstheme="minorHAnsi"/>
            <w:sz w:val="18"/>
            <w:szCs w:val="18"/>
          </w:rPr>
          <w:t>. § 15 zákona o odpadech. S veškerými odpady bude nakládáno v souladu se zákonem o odpadech a v souladu s prováděcími právními předpisy (</w:t>
        </w:r>
        <w:proofErr w:type="spellStart"/>
        <w:r w:rsidRPr="00541EA9">
          <w:rPr>
            <w:rFonts w:asciiTheme="minorHAnsi" w:hAnsiTheme="minorHAnsi" w:cstheme="minorHAnsi"/>
            <w:sz w:val="18"/>
            <w:szCs w:val="18"/>
          </w:rPr>
          <w:t>vyhl</w:t>
        </w:r>
        <w:proofErr w:type="spellEnd"/>
        <w:r w:rsidRPr="00541EA9">
          <w:rPr>
            <w:rFonts w:asciiTheme="minorHAnsi" w:hAnsiTheme="minorHAnsi" w:cstheme="minorHAnsi"/>
            <w:sz w:val="18"/>
            <w:szCs w:val="18"/>
          </w:rPr>
          <w:t>. č. 8/2021 Sb., 273/2021 Sb.).</w:t>
        </w:r>
      </w:ins>
    </w:p>
    <w:p w14:paraId="03034965" w14:textId="6D36C920" w:rsidR="001F1570" w:rsidRPr="001F1570" w:rsidDel="006B7A7A" w:rsidRDefault="001F1570" w:rsidP="001F1570">
      <w:pPr>
        <w:pStyle w:val="TMSVLnormZarVlevo"/>
        <w:ind w:left="1134"/>
        <w:rPr>
          <w:del w:id="269" w:author="a38bb83a@outlook.cz" w:date="2024-02-19T10:22:00Z"/>
          <w:rFonts w:asciiTheme="minorHAnsi" w:hAnsiTheme="minorHAnsi"/>
          <w:szCs w:val="22"/>
        </w:rPr>
      </w:pPr>
      <w:del w:id="270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Výše uvedené množství odpadu ze stavební činnosti nebude nahromaděno každý den.</w:delText>
        </w:r>
      </w:del>
    </w:p>
    <w:p w14:paraId="30236A27" w14:textId="3E08C885" w:rsidR="001F1570" w:rsidRPr="001F1570" w:rsidDel="006B7A7A" w:rsidRDefault="001F1570" w:rsidP="001F1570">
      <w:pPr>
        <w:pStyle w:val="TMSVLnormZarVlevo"/>
        <w:ind w:left="1134"/>
        <w:rPr>
          <w:del w:id="271" w:author="a38bb83a@outlook.cz" w:date="2024-02-19T10:22:00Z"/>
          <w:rFonts w:asciiTheme="minorHAnsi" w:hAnsiTheme="minorHAnsi"/>
          <w:szCs w:val="22"/>
        </w:rPr>
      </w:pPr>
      <w:del w:id="272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Odpadový materiál vzniklý při stavební činnosti bude likvidován v souladu se zákonem č. 541/2020 Sb., o odpadech a o změně některých dalších zákonů, ve znění pozdějších změn (dále jen zákon o odpadech), jeho prováděcích předpisů.</w:delText>
        </w:r>
      </w:del>
    </w:p>
    <w:p w14:paraId="59AC386E" w14:textId="3AC5B0E3" w:rsidR="001F1570" w:rsidRPr="001F1570" w:rsidDel="006B7A7A" w:rsidRDefault="001F1570" w:rsidP="001F1570">
      <w:pPr>
        <w:pStyle w:val="TMSVLnormZarVlevo"/>
        <w:ind w:left="1134"/>
        <w:rPr>
          <w:del w:id="273" w:author="a38bb83a@outlook.cz" w:date="2024-02-19T10:22:00Z"/>
          <w:rFonts w:asciiTheme="minorHAnsi" w:hAnsiTheme="minorHAnsi"/>
          <w:szCs w:val="22"/>
        </w:rPr>
      </w:pPr>
      <w:del w:id="274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Přednostně budou odpady druhotně využity (stavební recykláž, dřevní hmota, železo). Materiálové využití bude mít přednost před jejich uložením na skládku nebo jiným využitím odpadů.</w:delText>
        </w:r>
      </w:del>
    </w:p>
    <w:p w14:paraId="3EFDB1C6" w14:textId="575A2218" w:rsidR="001F1570" w:rsidRPr="001F1570" w:rsidDel="006B7A7A" w:rsidRDefault="001F1570" w:rsidP="001F1570">
      <w:pPr>
        <w:pStyle w:val="TMSVLnormZarVlevo"/>
        <w:ind w:left="1134"/>
        <w:rPr>
          <w:del w:id="275" w:author="a38bb83a@outlook.cz" w:date="2024-02-19T10:22:00Z"/>
          <w:rFonts w:asciiTheme="minorHAnsi" w:hAnsiTheme="minorHAnsi"/>
          <w:szCs w:val="22"/>
        </w:rPr>
      </w:pPr>
      <w:del w:id="276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Likvidaci odpadů bude provádět firma, nebo více firem, mající pro likvidaci takovýchto odpadů příslušné oprávnění, bude zajištěna smluvně a bude za ni odpovědná firma provádějící stavbu a terénní úpravy.</w:delText>
        </w:r>
      </w:del>
    </w:p>
    <w:p w14:paraId="2599BC4B" w14:textId="6202C34E" w:rsidR="001F1570" w:rsidRPr="001F1570" w:rsidDel="006B7A7A" w:rsidRDefault="001F1570" w:rsidP="001F1570">
      <w:pPr>
        <w:pStyle w:val="TMSVLnormZarVlevo"/>
        <w:ind w:left="1134"/>
        <w:rPr>
          <w:del w:id="277" w:author="a38bb83a@outlook.cz" w:date="2024-02-19T10:22:00Z"/>
          <w:rFonts w:asciiTheme="minorHAnsi" w:hAnsiTheme="minorHAnsi"/>
          <w:szCs w:val="22"/>
        </w:rPr>
      </w:pPr>
      <w:del w:id="278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Odpady budou předány pouze osobám, které jsou dle zákona o odpadech k jejich převzetí oprávněny.</w:delText>
        </w:r>
      </w:del>
    </w:p>
    <w:p w14:paraId="15D9480A" w14:textId="1F0B7F99" w:rsidR="001F1570" w:rsidRPr="001F1570" w:rsidDel="006B7A7A" w:rsidRDefault="001F1570" w:rsidP="001F1570">
      <w:pPr>
        <w:pStyle w:val="TMSVLnormZarVlevo"/>
        <w:ind w:left="1134"/>
        <w:rPr>
          <w:del w:id="279" w:author="a38bb83a@outlook.cz" w:date="2024-02-19T10:22:00Z"/>
          <w:rFonts w:asciiTheme="minorHAnsi" w:hAnsiTheme="minorHAnsi"/>
          <w:szCs w:val="22"/>
        </w:rPr>
      </w:pPr>
    </w:p>
    <w:p w14:paraId="4BAD635A" w14:textId="61C101D0" w:rsidR="001F1570" w:rsidRPr="001F1570" w:rsidDel="006B7A7A" w:rsidRDefault="001F1570" w:rsidP="001F1570">
      <w:pPr>
        <w:pStyle w:val="TMSVLnormZarVlevo"/>
        <w:ind w:left="1134"/>
        <w:rPr>
          <w:del w:id="280" w:author="a38bb83a@outlook.cz" w:date="2024-02-19T10:22:00Z"/>
          <w:rFonts w:asciiTheme="minorHAnsi" w:hAnsiTheme="minorHAnsi"/>
          <w:szCs w:val="22"/>
        </w:rPr>
      </w:pPr>
      <w:del w:id="281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Běžnou stavební činností se předpokládá likvidace následujících druhů odpadu:</w:delText>
        </w:r>
      </w:del>
    </w:p>
    <w:p w14:paraId="55C9449E" w14:textId="03ED4F41" w:rsidR="001F1570" w:rsidRPr="001F1570" w:rsidDel="006B7A7A" w:rsidRDefault="001F1570" w:rsidP="001F1570">
      <w:pPr>
        <w:pStyle w:val="TMSVLnormZarVlevo"/>
        <w:ind w:left="1134"/>
        <w:rPr>
          <w:del w:id="282" w:author="a38bb83a@outlook.cz" w:date="2024-02-19T10:22:00Z"/>
          <w:rFonts w:asciiTheme="minorHAnsi" w:hAnsiTheme="minorHAnsi"/>
          <w:szCs w:val="22"/>
        </w:rPr>
      </w:pPr>
      <w:del w:id="283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•</w:delText>
        </w:r>
        <w:r w:rsidRPr="001F1570" w:rsidDel="006B7A7A">
          <w:rPr>
            <w:rFonts w:asciiTheme="minorHAnsi" w:hAnsiTheme="minorHAnsi"/>
            <w:szCs w:val="22"/>
          </w:rPr>
          <w:tab/>
          <w:delText>odpadový materiál ze stavební činnosti (dřevo, suť, polystyren, průmyslový odpad apod.) zařazený dle vyhlášky 8/2021 Sb. (Katalog odpadů) do skupiny odpadů 17, bude ukládán do kontejnerů v prostoru staveniště a odvážen na vhodnou skládku.</w:delText>
        </w:r>
      </w:del>
    </w:p>
    <w:p w14:paraId="255A41D5" w14:textId="7E2DD459" w:rsidR="001F1570" w:rsidRPr="001F1570" w:rsidDel="006B7A7A" w:rsidRDefault="001F1570" w:rsidP="001F1570">
      <w:pPr>
        <w:pStyle w:val="TMSVLnormZarVlevo"/>
        <w:ind w:left="1134"/>
        <w:rPr>
          <w:del w:id="284" w:author="a38bb83a@outlook.cz" w:date="2024-02-19T10:22:00Z"/>
          <w:rFonts w:asciiTheme="minorHAnsi" w:hAnsiTheme="minorHAnsi"/>
          <w:szCs w:val="22"/>
        </w:rPr>
      </w:pPr>
      <w:del w:id="285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Vhodné skládky pro ukládání odpadu ze stavební činnosti zajistí zhotovitel stavby v rámci dodávky stavby.</w:delText>
        </w:r>
      </w:del>
    </w:p>
    <w:p w14:paraId="129C5974" w14:textId="6D2A4BCA" w:rsidR="001F1570" w:rsidRPr="001F1570" w:rsidDel="006B7A7A" w:rsidRDefault="001F1570" w:rsidP="001F1570">
      <w:pPr>
        <w:pStyle w:val="TMSVLnormZarVlevo"/>
        <w:ind w:left="1134"/>
        <w:rPr>
          <w:del w:id="286" w:author="a38bb83a@outlook.cz" w:date="2024-02-19T10:22:00Z"/>
          <w:rFonts w:asciiTheme="minorHAnsi" w:hAnsiTheme="minorHAnsi"/>
          <w:szCs w:val="22"/>
        </w:rPr>
      </w:pPr>
      <w:del w:id="287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S veškerými odpady bude nakládáno v souladu se zákonem č. 541/2020 Sb. Zákon o odpadech a o změně některých dalších zákonů, ve znění pozdějších předpisů a v souladu s prováděcími právními předpisy (zejména s vyhláškou 8/2021 Sb. Katalog odpadů a posuzování vlastností odpadů; 273/2021 Sb. Vyhláška o podrobnostech nakládání s odpady), jejichž plnění bude ve výkonu odpovědnosti zhotovitele.</w:delText>
        </w:r>
      </w:del>
    </w:p>
    <w:p w14:paraId="13207F26" w14:textId="4B3FD9B8" w:rsidR="001F1570" w:rsidRPr="001F1570" w:rsidDel="006B7A7A" w:rsidRDefault="001F1570" w:rsidP="001F1570">
      <w:pPr>
        <w:pStyle w:val="TMSVLnormZarVlevo"/>
        <w:ind w:left="1134"/>
        <w:rPr>
          <w:del w:id="288" w:author="a38bb83a@outlook.cz" w:date="2024-02-19T10:22:00Z"/>
          <w:rFonts w:asciiTheme="minorHAnsi" w:hAnsiTheme="minorHAnsi"/>
          <w:szCs w:val="22"/>
        </w:rPr>
      </w:pPr>
      <w:del w:id="289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 xml:space="preserve">V souladu s ust. § 94 zákona o odpadech povede původce odpadů průběžnou evidenci, a to samostatně za každý druh odpadu, způsobem, s četností záznamů a v rozsahu stanoveném vyhláškou ministerstva. </w:delText>
        </w:r>
      </w:del>
    </w:p>
    <w:p w14:paraId="7444B327" w14:textId="1779D0A8" w:rsidR="001F1570" w:rsidRPr="009E519A" w:rsidDel="006B7A7A" w:rsidRDefault="001F1570" w:rsidP="001F1570">
      <w:pPr>
        <w:pStyle w:val="TMSVLnormZarVlevo"/>
        <w:ind w:left="1134"/>
        <w:jc w:val="both"/>
        <w:rPr>
          <w:del w:id="290" w:author="a38bb83a@outlook.cz" w:date="2024-02-19T10:22:00Z"/>
          <w:rFonts w:asciiTheme="minorHAnsi" w:hAnsiTheme="minorHAnsi"/>
          <w:szCs w:val="22"/>
        </w:rPr>
      </w:pPr>
      <w:del w:id="291" w:author="a38bb83a@outlook.cz" w:date="2024-02-19T10:22:00Z">
        <w:r w:rsidRPr="001F1570" w:rsidDel="006B7A7A">
          <w:rPr>
            <w:rFonts w:asciiTheme="minorHAnsi" w:hAnsiTheme="minorHAnsi"/>
            <w:szCs w:val="22"/>
          </w:rPr>
          <w:delText>Zemina vzniklá při zemních pracích v předpokládaném objemu cca 80 m3 bude primárně použita pro finální modelaci terénu.</w:delText>
        </w:r>
      </w:del>
    </w:p>
    <w:p w14:paraId="535F58FB" w14:textId="37466F75" w:rsidR="000E1313" w:rsidDel="006B7A7A" w:rsidRDefault="000E1313" w:rsidP="00022D04">
      <w:pPr>
        <w:pStyle w:val="TMSmezidek"/>
        <w:ind w:left="1134"/>
        <w:rPr>
          <w:del w:id="292" w:author="a38bb83a@outlook.cz" w:date="2024-02-19T10:22:00Z"/>
          <w:rFonts w:asciiTheme="minorHAnsi" w:hAnsiTheme="minorHAnsi"/>
          <w:sz w:val="22"/>
          <w:szCs w:val="22"/>
        </w:rPr>
      </w:pPr>
    </w:p>
    <w:p w14:paraId="145BFD26" w14:textId="242EBEB6" w:rsidR="00EC6497" w:rsidRPr="009E519A" w:rsidDel="006B7A7A" w:rsidRDefault="00EC6497" w:rsidP="00022D04">
      <w:pPr>
        <w:pStyle w:val="TMSmezidek"/>
        <w:ind w:left="1134"/>
        <w:rPr>
          <w:del w:id="293" w:author="a38bb83a@outlook.cz" w:date="2024-02-19T10:22:00Z"/>
          <w:rFonts w:asciiTheme="minorHAnsi" w:hAnsiTheme="minorHAnsi"/>
          <w:sz w:val="22"/>
          <w:szCs w:val="22"/>
        </w:rPr>
      </w:pPr>
    </w:p>
    <w:tbl>
      <w:tblPr>
        <w:tblW w:w="87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2"/>
        <w:gridCol w:w="4348"/>
        <w:gridCol w:w="1509"/>
        <w:gridCol w:w="1615"/>
      </w:tblGrid>
      <w:tr w:rsidR="00CB3169" w:rsidRPr="00242E73" w:rsidDel="006B7A7A" w14:paraId="783065E9" w14:textId="7BB3F811" w:rsidTr="00CB3169">
        <w:trPr>
          <w:trHeight w:val="372"/>
          <w:jc w:val="right"/>
          <w:del w:id="294" w:author="a38bb83a@outlook.cz" w:date="2024-02-19T10:22:00Z"/>
        </w:trPr>
        <w:tc>
          <w:tcPr>
            <w:tcW w:w="1312" w:type="dxa"/>
            <w:shd w:val="clear" w:color="auto" w:fill="BFBFBF"/>
          </w:tcPr>
          <w:p w14:paraId="0BE57D1D" w14:textId="176C9B4E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295" w:author="a38bb83a@outlook.cz" w:date="2024-02-19T10:22:00Z"/>
                <w:rFonts w:ascii="Calibri" w:hAnsi="Calibri" w:cs="Calibri"/>
                <w:b/>
                <w:snapToGrid w:val="0"/>
                <w:sz w:val="18"/>
                <w:szCs w:val="22"/>
              </w:rPr>
            </w:pPr>
            <w:del w:id="296" w:author="a38bb83a@outlook.cz" w:date="2024-02-19T10:22:00Z">
              <w:r w:rsidRPr="00242E73" w:rsidDel="006B7A7A">
                <w:rPr>
                  <w:rFonts w:ascii="Calibri" w:hAnsi="Calibri" w:cs="Calibri"/>
                  <w:b/>
                  <w:snapToGrid w:val="0"/>
                  <w:sz w:val="18"/>
                  <w:szCs w:val="22"/>
                </w:rPr>
                <w:delText>kat.číslo</w:delText>
              </w:r>
            </w:del>
          </w:p>
        </w:tc>
        <w:tc>
          <w:tcPr>
            <w:tcW w:w="4348" w:type="dxa"/>
            <w:shd w:val="clear" w:color="auto" w:fill="BFBFBF"/>
          </w:tcPr>
          <w:p w14:paraId="7DFD7289" w14:textId="48F5ECAA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297" w:author="a38bb83a@outlook.cz" w:date="2024-02-19T10:22:00Z"/>
                <w:rFonts w:ascii="Calibri" w:hAnsi="Calibri" w:cs="Calibri"/>
                <w:b/>
                <w:snapToGrid w:val="0"/>
                <w:sz w:val="18"/>
                <w:szCs w:val="22"/>
              </w:rPr>
            </w:pPr>
            <w:del w:id="298" w:author="a38bb83a@outlook.cz" w:date="2024-02-19T10:22:00Z">
              <w:r w:rsidRPr="00242E73" w:rsidDel="006B7A7A">
                <w:rPr>
                  <w:rFonts w:ascii="Calibri" w:hAnsi="Calibri" w:cs="Calibri"/>
                  <w:b/>
                  <w:snapToGrid w:val="0"/>
                  <w:sz w:val="18"/>
                  <w:szCs w:val="22"/>
                </w:rPr>
                <w:delText>druh odpadu</w:delText>
              </w:r>
            </w:del>
          </w:p>
        </w:tc>
        <w:tc>
          <w:tcPr>
            <w:tcW w:w="1509" w:type="dxa"/>
            <w:shd w:val="clear" w:color="auto" w:fill="BFBFBF"/>
          </w:tcPr>
          <w:p w14:paraId="7F1FEA07" w14:textId="1794112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299" w:author="a38bb83a@outlook.cz" w:date="2024-02-19T10:22:00Z"/>
                <w:rFonts w:ascii="Calibri" w:hAnsi="Calibri" w:cs="Calibri"/>
                <w:b/>
                <w:snapToGrid w:val="0"/>
                <w:sz w:val="18"/>
                <w:szCs w:val="22"/>
              </w:rPr>
            </w:pPr>
            <w:del w:id="300" w:author="a38bb83a@outlook.cz" w:date="2024-02-19T10:22:00Z">
              <w:r w:rsidRPr="00242E73" w:rsidDel="006B7A7A">
                <w:rPr>
                  <w:rFonts w:ascii="Calibri" w:hAnsi="Calibri" w:cs="Calibri"/>
                  <w:b/>
                  <w:snapToGrid w:val="0"/>
                  <w:sz w:val="18"/>
                  <w:szCs w:val="22"/>
                </w:rPr>
                <w:delText>Množství (t)</w:delText>
              </w:r>
              <w:r w:rsidRPr="00242E73" w:rsidDel="006B7A7A">
                <w:rPr>
                  <w:rFonts w:ascii="Calibri" w:hAnsi="Calibri" w:cs="Calibri"/>
                  <w:b/>
                  <w:snapToGrid w:val="0"/>
                  <w:sz w:val="18"/>
                  <w:szCs w:val="22"/>
                </w:rPr>
                <w:tab/>
                <w:delText>likvidace</w:delText>
              </w:r>
            </w:del>
          </w:p>
        </w:tc>
        <w:tc>
          <w:tcPr>
            <w:tcW w:w="1615" w:type="dxa"/>
            <w:shd w:val="clear" w:color="auto" w:fill="BFBFBF"/>
          </w:tcPr>
          <w:p w14:paraId="0661FCEB" w14:textId="3161457F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504"/>
              <w:rPr>
                <w:del w:id="301" w:author="a38bb83a@outlook.cz" w:date="2024-02-19T10:22:00Z"/>
                <w:rFonts w:ascii="Calibri" w:hAnsi="Calibri" w:cs="Calibri"/>
                <w:b/>
                <w:snapToGrid w:val="0"/>
                <w:sz w:val="18"/>
                <w:szCs w:val="22"/>
              </w:rPr>
            </w:pPr>
            <w:del w:id="302" w:author="a38bb83a@outlook.cz" w:date="2024-02-19T10:22:00Z">
              <w:r w:rsidRPr="00242E73" w:rsidDel="006B7A7A">
                <w:rPr>
                  <w:rFonts w:ascii="Calibri" w:hAnsi="Calibri" w:cs="Calibri"/>
                  <w:b/>
                  <w:snapToGrid w:val="0"/>
                  <w:sz w:val="18"/>
                  <w:szCs w:val="22"/>
                </w:rPr>
                <w:delText>likvidace</w:delText>
              </w:r>
            </w:del>
          </w:p>
        </w:tc>
      </w:tr>
      <w:tr w:rsidR="00CB3169" w:rsidRPr="00242E73" w:rsidDel="006B7A7A" w14:paraId="1DFEB0F0" w14:textId="012F0199" w:rsidTr="00CB3169">
        <w:trPr>
          <w:trHeight w:val="434"/>
          <w:jc w:val="right"/>
          <w:del w:id="303" w:author="a38bb83a@outlook.cz" w:date="2024-02-19T10:22:00Z"/>
        </w:trPr>
        <w:tc>
          <w:tcPr>
            <w:tcW w:w="1312" w:type="dxa"/>
            <w:vAlign w:val="center"/>
          </w:tcPr>
          <w:p w14:paraId="73C291BB" w14:textId="45BB05E1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04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05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03 01 05</w:delText>
              </w:r>
            </w:del>
          </w:p>
        </w:tc>
        <w:tc>
          <w:tcPr>
            <w:tcW w:w="4348" w:type="dxa"/>
          </w:tcPr>
          <w:p w14:paraId="0A5D96F7" w14:textId="6B11E47E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06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07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 xml:space="preserve">Hobliny, odřezky, piliny, dřevovláknité  desky, dýhy  </w:delText>
              </w:r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tab/>
                <w:delText xml:space="preserve"> </w:delText>
              </w:r>
            </w:del>
          </w:p>
        </w:tc>
        <w:tc>
          <w:tcPr>
            <w:tcW w:w="1509" w:type="dxa"/>
            <w:vAlign w:val="center"/>
          </w:tcPr>
          <w:p w14:paraId="43754817" w14:textId="0FA4B693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08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09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055B6357" w14:textId="4E467CCF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10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11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skládka</w:delText>
              </w:r>
            </w:del>
          </w:p>
        </w:tc>
      </w:tr>
      <w:tr w:rsidR="00CB3169" w:rsidRPr="00242E73" w:rsidDel="006B7A7A" w14:paraId="08E71E61" w14:textId="40C547A1" w:rsidTr="00CB3169">
        <w:trPr>
          <w:trHeight w:val="216"/>
          <w:jc w:val="right"/>
          <w:del w:id="312" w:author="a38bb83a@outlook.cz" w:date="2024-02-19T10:22:00Z"/>
        </w:trPr>
        <w:tc>
          <w:tcPr>
            <w:tcW w:w="1312" w:type="dxa"/>
            <w:vAlign w:val="center"/>
          </w:tcPr>
          <w:p w14:paraId="4ED6A0BB" w14:textId="1E71FAD2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1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14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15 01 01</w:delText>
              </w:r>
            </w:del>
          </w:p>
        </w:tc>
        <w:tc>
          <w:tcPr>
            <w:tcW w:w="4348" w:type="dxa"/>
          </w:tcPr>
          <w:p w14:paraId="1AE112F5" w14:textId="1B498013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15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16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Papírové a lepenkové obaly</w:delText>
              </w:r>
            </w:del>
          </w:p>
        </w:tc>
        <w:tc>
          <w:tcPr>
            <w:tcW w:w="1509" w:type="dxa"/>
            <w:vAlign w:val="center"/>
          </w:tcPr>
          <w:p w14:paraId="47A0FF7E" w14:textId="715828F8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17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18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06767159" w14:textId="581F3872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19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20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tříděný odpad</w:delText>
              </w:r>
            </w:del>
          </w:p>
        </w:tc>
      </w:tr>
      <w:tr w:rsidR="00CB3169" w:rsidRPr="00242E73" w:rsidDel="006B7A7A" w14:paraId="70168A93" w14:textId="5C267901" w:rsidTr="00CB3169">
        <w:trPr>
          <w:trHeight w:val="216"/>
          <w:jc w:val="right"/>
          <w:del w:id="321" w:author="a38bb83a@outlook.cz" w:date="2024-02-19T10:22:00Z"/>
        </w:trPr>
        <w:tc>
          <w:tcPr>
            <w:tcW w:w="1312" w:type="dxa"/>
            <w:vAlign w:val="center"/>
          </w:tcPr>
          <w:p w14:paraId="258527D0" w14:textId="6C338D5C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22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23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15 01 02</w:delText>
              </w:r>
            </w:del>
          </w:p>
        </w:tc>
        <w:tc>
          <w:tcPr>
            <w:tcW w:w="4348" w:type="dxa"/>
          </w:tcPr>
          <w:p w14:paraId="00550F5D" w14:textId="22D8966D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24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25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Plastové obaly</w:delText>
              </w:r>
            </w:del>
          </w:p>
        </w:tc>
        <w:tc>
          <w:tcPr>
            <w:tcW w:w="1509" w:type="dxa"/>
            <w:vAlign w:val="center"/>
          </w:tcPr>
          <w:p w14:paraId="5A3B0A1F" w14:textId="760798A9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26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27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26002EF7" w14:textId="54124679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28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29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tříděný odpad</w:delText>
              </w:r>
            </w:del>
          </w:p>
        </w:tc>
      </w:tr>
      <w:tr w:rsidR="00CB3169" w:rsidRPr="00242E73" w:rsidDel="006B7A7A" w14:paraId="2C870ECE" w14:textId="3DE7B5F3" w:rsidTr="00CB3169">
        <w:trPr>
          <w:trHeight w:val="247"/>
          <w:jc w:val="right"/>
          <w:del w:id="330" w:author="a38bb83a@outlook.cz" w:date="2024-02-19T10:22:00Z"/>
        </w:trPr>
        <w:tc>
          <w:tcPr>
            <w:tcW w:w="1312" w:type="dxa"/>
            <w:vAlign w:val="center"/>
          </w:tcPr>
          <w:p w14:paraId="2BCF293B" w14:textId="692331D9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31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32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15 01 03</w:delText>
              </w:r>
            </w:del>
          </w:p>
        </w:tc>
        <w:tc>
          <w:tcPr>
            <w:tcW w:w="4348" w:type="dxa"/>
          </w:tcPr>
          <w:p w14:paraId="456D91C7" w14:textId="514C8A2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3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34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Dřevěné obaly</w:delText>
              </w:r>
            </w:del>
          </w:p>
        </w:tc>
        <w:tc>
          <w:tcPr>
            <w:tcW w:w="1509" w:type="dxa"/>
            <w:vAlign w:val="center"/>
          </w:tcPr>
          <w:p w14:paraId="177E54DD" w14:textId="01F97C87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35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36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648A6665" w14:textId="190DB50F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37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38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tříděný odpad</w:delText>
              </w:r>
            </w:del>
          </w:p>
        </w:tc>
      </w:tr>
      <w:tr w:rsidR="00CB3169" w:rsidRPr="00242E73" w:rsidDel="006B7A7A" w14:paraId="11517A95" w14:textId="199A9996" w:rsidTr="00CB3169">
        <w:trPr>
          <w:trHeight w:val="185"/>
          <w:jc w:val="right"/>
          <w:del w:id="339" w:author="a38bb83a@outlook.cz" w:date="2024-02-19T10:22:00Z"/>
        </w:trPr>
        <w:tc>
          <w:tcPr>
            <w:tcW w:w="1312" w:type="dxa"/>
            <w:vAlign w:val="center"/>
          </w:tcPr>
          <w:p w14:paraId="544FADB5" w14:textId="00D6F602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40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41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15 01 04</w:delText>
              </w:r>
            </w:del>
          </w:p>
        </w:tc>
        <w:tc>
          <w:tcPr>
            <w:tcW w:w="4348" w:type="dxa"/>
          </w:tcPr>
          <w:p w14:paraId="0FC7CD6D" w14:textId="42F9452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42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43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Kovové obaly</w:delText>
              </w:r>
            </w:del>
          </w:p>
        </w:tc>
        <w:tc>
          <w:tcPr>
            <w:tcW w:w="1509" w:type="dxa"/>
            <w:vAlign w:val="center"/>
          </w:tcPr>
          <w:p w14:paraId="7F208BCF" w14:textId="4CAD3AC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44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45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1EA093C4" w14:textId="2762EFEA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46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47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tříděný odpad</w:delText>
              </w:r>
            </w:del>
          </w:p>
        </w:tc>
      </w:tr>
      <w:tr w:rsidR="00CB3169" w:rsidRPr="00242E73" w:rsidDel="006B7A7A" w14:paraId="707DCFCD" w14:textId="7D602D11" w:rsidTr="00CB3169">
        <w:trPr>
          <w:trHeight w:val="262"/>
          <w:jc w:val="right"/>
          <w:del w:id="348" w:author="a38bb83a@outlook.cz" w:date="2024-02-19T10:22:00Z"/>
        </w:trPr>
        <w:tc>
          <w:tcPr>
            <w:tcW w:w="1312" w:type="dxa"/>
            <w:vAlign w:val="center"/>
          </w:tcPr>
          <w:p w14:paraId="7DD85854" w14:textId="13439E2D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49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50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17 02 01</w:delText>
              </w:r>
            </w:del>
          </w:p>
        </w:tc>
        <w:tc>
          <w:tcPr>
            <w:tcW w:w="4348" w:type="dxa"/>
          </w:tcPr>
          <w:p w14:paraId="6FC1832D" w14:textId="7630942E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51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52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 xml:space="preserve">Dřevo             </w:delText>
              </w:r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tab/>
                <w:delText xml:space="preserve">                                 </w:delText>
              </w:r>
            </w:del>
          </w:p>
        </w:tc>
        <w:tc>
          <w:tcPr>
            <w:tcW w:w="1509" w:type="dxa"/>
            <w:vAlign w:val="center"/>
          </w:tcPr>
          <w:p w14:paraId="6DD24E81" w14:textId="7814C87F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5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54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381AA020" w14:textId="0E30B36E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55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56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skládka</w:delText>
              </w:r>
            </w:del>
          </w:p>
        </w:tc>
      </w:tr>
      <w:tr w:rsidR="00CB3169" w:rsidRPr="00242E73" w:rsidDel="006B7A7A" w14:paraId="2524508F" w14:textId="0E281A2E" w:rsidTr="00CB3169">
        <w:trPr>
          <w:trHeight w:val="262"/>
          <w:jc w:val="right"/>
          <w:del w:id="357" w:author="a38bb83a@outlook.cz" w:date="2024-02-19T10:22:00Z"/>
        </w:trPr>
        <w:tc>
          <w:tcPr>
            <w:tcW w:w="1312" w:type="dxa"/>
            <w:vAlign w:val="center"/>
          </w:tcPr>
          <w:p w14:paraId="2599E60F" w14:textId="43BE468E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58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59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17 01 07</w:delText>
              </w:r>
            </w:del>
          </w:p>
          <w:p w14:paraId="1C1B8739" w14:textId="75A58262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60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</w:p>
        </w:tc>
        <w:tc>
          <w:tcPr>
            <w:tcW w:w="4348" w:type="dxa"/>
          </w:tcPr>
          <w:p w14:paraId="671F4AE7" w14:textId="1F2CA97C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61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62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 xml:space="preserve">Směsi nebo odděl. frakce betonu,  cihel,           </w:delText>
              </w:r>
            </w:del>
          </w:p>
          <w:p w14:paraId="36897EC6" w14:textId="2400DF7C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6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64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tašek ( Stav. suť a ost. stav. odpad)</w:delText>
              </w:r>
            </w:del>
          </w:p>
        </w:tc>
        <w:tc>
          <w:tcPr>
            <w:tcW w:w="1509" w:type="dxa"/>
            <w:vAlign w:val="center"/>
          </w:tcPr>
          <w:p w14:paraId="53D13943" w14:textId="650CFF03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65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66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10</w:delText>
              </w:r>
            </w:del>
          </w:p>
        </w:tc>
        <w:tc>
          <w:tcPr>
            <w:tcW w:w="1615" w:type="dxa"/>
            <w:vAlign w:val="center"/>
          </w:tcPr>
          <w:p w14:paraId="1C8E962F" w14:textId="1CEEBF28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67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68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skládka</w:delText>
              </w:r>
            </w:del>
          </w:p>
        </w:tc>
      </w:tr>
      <w:tr w:rsidR="00CB3169" w:rsidRPr="00242E73" w:rsidDel="006B7A7A" w14:paraId="53DD578F" w14:textId="7164266F" w:rsidTr="00CB3169">
        <w:trPr>
          <w:trHeight w:val="262"/>
          <w:jc w:val="right"/>
          <w:del w:id="369" w:author="a38bb83a@outlook.cz" w:date="2024-02-19T10:22:00Z"/>
        </w:trPr>
        <w:tc>
          <w:tcPr>
            <w:tcW w:w="1312" w:type="dxa"/>
            <w:vAlign w:val="center"/>
          </w:tcPr>
          <w:p w14:paraId="7D333C5C" w14:textId="7A480FE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70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71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17 02 03</w:delText>
              </w:r>
            </w:del>
          </w:p>
        </w:tc>
        <w:tc>
          <w:tcPr>
            <w:tcW w:w="4348" w:type="dxa"/>
          </w:tcPr>
          <w:p w14:paraId="319FA164" w14:textId="6A1B4FDD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72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73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PVC</w:delText>
              </w:r>
            </w:del>
          </w:p>
        </w:tc>
        <w:tc>
          <w:tcPr>
            <w:tcW w:w="1509" w:type="dxa"/>
            <w:vAlign w:val="center"/>
          </w:tcPr>
          <w:p w14:paraId="53FF387E" w14:textId="3BB6E9FD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74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75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0,02</w:delText>
              </w:r>
            </w:del>
          </w:p>
        </w:tc>
        <w:tc>
          <w:tcPr>
            <w:tcW w:w="1615" w:type="dxa"/>
            <w:vAlign w:val="center"/>
          </w:tcPr>
          <w:p w14:paraId="01271856" w14:textId="4A56721A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76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77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skládka</w:delText>
              </w:r>
            </w:del>
          </w:p>
        </w:tc>
      </w:tr>
      <w:tr w:rsidR="00CB3169" w:rsidRPr="00242E73" w:rsidDel="006B7A7A" w14:paraId="17DBBB56" w14:textId="2FD23AFF" w:rsidTr="00CB3169">
        <w:trPr>
          <w:trHeight w:val="262"/>
          <w:jc w:val="right"/>
          <w:del w:id="378" w:author="a38bb83a@outlook.cz" w:date="2024-02-19T10:22:00Z"/>
        </w:trPr>
        <w:tc>
          <w:tcPr>
            <w:tcW w:w="1312" w:type="dxa"/>
            <w:vAlign w:val="center"/>
          </w:tcPr>
          <w:p w14:paraId="6D74EB41" w14:textId="2BF72459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79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80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17 03 01</w:delText>
              </w:r>
            </w:del>
          </w:p>
        </w:tc>
        <w:tc>
          <w:tcPr>
            <w:tcW w:w="4348" w:type="dxa"/>
          </w:tcPr>
          <w:p w14:paraId="39720DE8" w14:textId="29766A4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81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82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Asfaltové směsi obsahující dehet</w:delText>
              </w:r>
            </w:del>
          </w:p>
        </w:tc>
        <w:tc>
          <w:tcPr>
            <w:tcW w:w="1509" w:type="dxa"/>
            <w:vAlign w:val="center"/>
          </w:tcPr>
          <w:p w14:paraId="678C4955" w14:textId="79FEDA80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8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84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0,00</w:delText>
              </w:r>
            </w:del>
          </w:p>
        </w:tc>
        <w:tc>
          <w:tcPr>
            <w:tcW w:w="1615" w:type="dxa"/>
            <w:vAlign w:val="center"/>
          </w:tcPr>
          <w:p w14:paraId="0BE629BC" w14:textId="5475372A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85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86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nevyskytují se</w:delText>
              </w:r>
            </w:del>
          </w:p>
        </w:tc>
      </w:tr>
      <w:tr w:rsidR="00CB3169" w:rsidRPr="00242E73" w:rsidDel="006B7A7A" w14:paraId="3A919A19" w14:textId="5529C109" w:rsidTr="00CB3169">
        <w:trPr>
          <w:trHeight w:val="232"/>
          <w:jc w:val="right"/>
          <w:del w:id="387" w:author="a38bb83a@outlook.cz" w:date="2024-02-19T10:22:00Z"/>
        </w:trPr>
        <w:tc>
          <w:tcPr>
            <w:tcW w:w="1312" w:type="dxa"/>
            <w:vAlign w:val="center"/>
          </w:tcPr>
          <w:p w14:paraId="63AE81E5" w14:textId="2EFADCE2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88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89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17 04 05</w:delText>
              </w:r>
            </w:del>
          </w:p>
        </w:tc>
        <w:tc>
          <w:tcPr>
            <w:tcW w:w="4348" w:type="dxa"/>
          </w:tcPr>
          <w:p w14:paraId="38BA1C1D" w14:textId="23DBDB90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90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91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Železo</w:delText>
              </w:r>
            </w:del>
          </w:p>
        </w:tc>
        <w:tc>
          <w:tcPr>
            <w:tcW w:w="1509" w:type="dxa"/>
            <w:vAlign w:val="center"/>
          </w:tcPr>
          <w:p w14:paraId="56D549EB" w14:textId="6E9005D9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92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93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3</w:delText>
              </w:r>
            </w:del>
          </w:p>
        </w:tc>
        <w:tc>
          <w:tcPr>
            <w:tcW w:w="1615" w:type="dxa"/>
            <w:vAlign w:val="center"/>
          </w:tcPr>
          <w:p w14:paraId="4F819DDA" w14:textId="18D597B5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94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95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sběrné suroviny</w:delText>
              </w:r>
            </w:del>
          </w:p>
        </w:tc>
      </w:tr>
      <w:tr w:rsidR="00CB3169" w:rsidRPr="00242E73" w:rsidDel="006B7A7A" w14:paraId="3265F70E" w14:textId="7735EACF" w:rsidTr="00CB3169">
        <w:trPr>
          <w:trHeight w:val="232"/>
          <w:jc w:val="right"/>
          <w:del w:id="396" w:author="a38bb83a@outlook.cz" w:date="2024-02-19T10:22:00Z"/>
        </w:trPr>
        <w:tc>
          <w:tcPr>
            <w:tcW w:w="1312" w:type="dxa"/>
            <w:vAlign w:val="center"/>
          </w:tcPr>
          <w:p w14:paraId="7ED18C1E" w14:textId="3D3EBAC1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397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398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17 04 11</w:delText>
              </w:r>
            </w:del>
          </w:p>
        </w:tc>
        <w:tc>
          <w:tcPr>
            <w:tcW w:w="4348" w:type="dxa"/>
          </w:tcPr>
          <w:p w14:paraId="47F94F56" w14:textId="5908737C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399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00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Kabely neuvedené pod číslem 17 03 01</w:delText>
              </w:r>
            </w:del>
          </w:p>
        </w:tc>
        <w:tc>
          <w:tcPr>
            <w:tcW w:w="1509" w:type="dxa"/>
            <w:vAlign w:val="center"/>
          </w:tcPr>
          <w:p w14:paraId="42657A92" w14:textId="107462C7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01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02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2,50</w:delText>
              </w:r>
            </w:del>
          </w:p>
        </w:tc>
        <w:tc>
          <w:tcPr>
            <w:tcW w:w="1615" w:type="dxa"/>
            <w:vAlign w:val="center"/>
          </w:tcPr>
          <w:p w14:paraId="4A1C1532" w14:textId="42DB6EC9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0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04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sběrné suroviny</w:delText>
              </w:r>
            </w:del>
          </w:p>
        </w:tc>
      </w:tr>
      <w:tr w:rsidR="00CB3169" w:rsidRPr="00242E73" w:rsidDel="006B7A7A" w14:paraId="0DEB6B71" w14:textId="4E29FA3D" w:rsidTr="00CB3169">
        <w:trPr>
          <w:trHeight w:val="232"/>
          <w:jc w:val="right"/>
          <w:del w:id="405" w:author="a38bb83a@outlook.cz" w:date="2024-02-19T10:22:00Z"/>
        </w:trPr>
        <w:tc>
          <w:tcPr>
            <w:tcW w:w="1312" w:type="dxa"/>
            <w:vAlign w:val="center"/>
          </w:tcPr>
          <w:p w14:paraId="0CC3B067" w14:textId="7FCF2D82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406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07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17 05 01</w:delText>
              </w:r>
            </w:del>
          </w:p>
        </w:tc>
        <w:tc>
          <w:tcPr>
            <w:tcW w:w="4348" w:type="dxa"/>
          </w:tcPr>
          <w:p w14:paraId="4A530A80" w14:textId="2A096688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08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09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Zemina a kameny</w:delText>
              </w:r>
            </w:del>
          </w:p>
        </w:tc>
        <w:tc>
          <w:tcPr>
            <w:tcW w:w="1509" w:type="dxa"/>
            <w:vAlign w:val="center"/>
          </w:tcPr>
          <w:p w14:paraId="6EC6BB58" w14:textId="70A2672B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10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11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0,00</w:delText>
              </w:r>
            </w:del>
          </w:p>
        </w:tc>
        <w:tc>
          <w:tcPr>
            <w:tcW w:w="1615" w:type="dxa"/>
            <w:vAlign w:val="center"/>
          </w:tcPr>
          <w:p w14:paraId="590E1FEB" w14:textId="00A4D271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12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13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nevyskytují se</w:delText>
              </w:r>
            </w:del>
          </w:p>
        </w:tc>
      </w:tr>
      <w:tr w:rsidR="00CB3169" w:rsidRPr="00242E73" w:rsidDel="006B7A7A" w14:paraId="49CEC667" w14:textId="42C6847A" w:rsidTr="00CB3169">
        <w:trPr>
          <w:trHeight w:val="232"/>
          <w:jc w:val="right"/>
          <w:del w:id="414" w:author="a38bb83a@outlook.cz" w:date="2024-02-19T10:22:00Z"/>
        </w:trPr>
        <w:tc>
          <w:tcPr>
            <w:tcW w:w="1312" w:type="dxa"/>
            <w:vAlign w:val="center"/>
          </w:tcPr>
          <w:p w14:paraId="1B858533" w14:textId="186DAB54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415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16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17 06 05</w:delText>
              </w:r>
            </w:del>
          </w:p>
          <w:p w14:paraId="6C53C360" w14:textId="4252738E" w:rsidR="00CB3169" w:rsidRPr="00242E73" w:rsidDel="006B7A7A" w:rsidRDefault="00CB3169" w:rsidP="00725C98">
            <w:pPr>
              <w:pStyle w:val="Zkladntext"/>
              <w:spacing w:after="0"/>
              <w:ind w:left="89"/>
              <w:rPr>
                <w:del w:id="417" w:author="a38bb83a@outlook.cz" w:date="2024-02-19T10:22:00Z"/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4348" w:type="dxa"/>
          </w:tcPr>
          <w:p w14:paraId="647B2F83" w14:textId="4856D4E3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18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19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 xml:space="preserve">Stavební materiály obsahující azbest – </w:delText>
              </w:r>
            </w:del>
          </w:p>
          <w:p w14:paraId="64DA9552" w14:textId="033696D7" w:rsidR="00CB3169" w:rsidRPr="00242E73" w:rsidDel="006B7A7A" w:rsidRDefault="00CB3169" w:rsidP="00725C98">
            <w:pPr>
              <w:pStyle w:val="Zkladntext"/>
              <w:spacing w:after="0"/>
              <w:ind w:left="34"/>
              <w:rPr>
                <w:del w:id="420" w:author="a38bb83a@outlook.cz" w:date="2024-02-19T10:22:00Z"/>
                <w:rFonts w:ascii="Calibri" w:hAnsi="Calibri" w:cs="Calibri"/>
                <w:sz w:val="18"/>
                <w:szCs w:val="22"/>
              </w:rPr>
            </w:pPr>
            <w:del w:id="421" w:author="a38bb83a@outlook.cz" w:date="2024-02-19T10:22:00Z">
              <w:r w:rsidRPr="00242E73" w:rsidDel="006B7A7A">
                <w:rPr>
                  <w:rFonts w:ascii="Calibri" w:hAnsi="Calibri" w:cs="Calibri"/>
                  <w:sz w:val="18"/>
                  <w:szCs w:val="22"/>
                </w:rPr>
                <w:delText>- azbestocementová střešní šablona</w:delText>
              </w:r>
            </w:del>
          </w:p>
        </w:tc>
        <w:tc>
          <w:tcPr>
            <w:tcW w:w="1509" w:type="dxa"/>
            <w:vAlign w:val="center"/>
          </w:tcPr>
          <w:p w14:paraId="309F57BC" w14:textId="602A1F3C" w:rsidR="00CB3169" w:rsidRPr="00242E73" w:rsidDel="006B7A7A" w:rsidRDefault="00CB3169" w:rsidP="00725C98">
            <w:pPr>
              <w:pStyle w:val="Zkladntext"/>
              <w:spacing w:after="0"/>
              <w:rPr>
                <w:del w:id="422" w:author="a38bb83a@outlook.cz" w:date="2024-02-19T10:22:00Z"/>
                <w:rFonts w:ascii="Calibri" w:hAnsi="Calibri" w:cs="Calibri"/>
                <w:sz w:val="18"/>
                <w:szCs w:val="22"/>
              </w:rPr>
            </w:pPr>
            <w:del w:id="423" w:author="a38bb83a@outlook.cz" w:date="2024-02-19T10:22:00Z">
              <w:r w:rsidRPr="00242E73" w:rsidDel="006B7A7A">
                <w:rPr>
                  <w:rFonts w:ascii="Calibri" w:hAnsi="Calibri" w:cs="Calibri"/>
                  <w:sz w:val="18"/>
                  <w:szCs w:val="22"/>
                </w:rPr>
                <w:delText>0,00</w:delText>
              </w:r>
            </w:del>
          </w:p>
        </w:tc>
        <w:tc>
          <w:tcPr>
            <w:tcW w:w="1615" w:type="dxa"/>
            <w:vAlign w:val="center"/>
          </w:tcPr>
          <w:p w14:paraId="6BF5A52E" w14:textId="6E2CABC5" w:rsidR="00CB3169" w:rsidRPr="00242E73" w:rsidDel="006B7A7A" w:rsidRDefault="00CB3169" w:rsidP="00725C98">
            <w:pPr>
              <w:pStyle w:val="Zkladntext"/>
              <w:spacing w:after="0"/>
              <w:rPr>
                <w:del w:id="424" w:author="a38bb83a@outlook.cz" w:date="2024-02-19T10:22:00Z"/>
                <w:rFonts w:ascii="Calibri" w:hAnsi="Calibri" w:cs="Calibri"/>
                <w:sz w:val="18"/>
                <w:szCs w:val="22"/>
              </w:rPr>
            </w:pPr>
            <w:del w:id="425" w:author="a38bb83a@outlook.cz" w:date="2024-02-19T10:22:00Z">
              <w:r w:rsidRPr="00242E73" w:rsidDel="006B7A7A">
                <w:rPr>
                  <w:rFonts w:ascii="Calibri" w:hAnsi="Calibri" w:cs="Calibri"/>
                  <w:sz w:val="18"/>
                  <w:szCs w:val="22"/>
                </w:rPr>
                <w:delText>nevyskytují se</w:delText>
              </w:r>
            </w:del>
          </w:p>
        </w:tc>
      </w:tr>
      <w:tr w:rsidR="00CB3169" w:rsidRPr="00242E73" w:rsidDel="006B7A7A" w14:paraId="5B4E9CF3" w14:textId="654F6EE1" w:rsidTr="00CB3169">
        <w:trPr>
          <w:trHeight w:val="232"/>
          <w:jc w:val="right"/>
          <w:del w:id="426" w:author="a38bb83a@outlook.cz" w:date="2024-02-19T10:22:00Z"/>
        </w:trPr>
        <w:tc>
          <w:tcPr>
            <w:tcW w:w="1312" w:type="dxa"/>
            <w:vAlign w:val="center"/>
          </w:tcPr>
          <w:p w14:paraId="1C9E3E74" w14:textId="51AC540E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ind w:left="89"/>
              <w:rPr>
                <w:del w:id="427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28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20 03 01</w:delText>
              </w:r>
            </w:del>
          </w:p>
        </w:tc>
        <w:tc>
          <w:tcPr>
            <w:tcW w:w="4348" w:type="dxa"/>
          </w:tcPr>
          <w:p w14:paraId="7DCEA43B" w14:textId="2EFE86B5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29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30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Směsný komunální odpad</w:delText>
              </w:r>
            </w:del>
          </w:p>
        </w:tc>
        <w:tc>
          <w:tcPr>
            <w:tcW w:w="1509" w:type="dxa"/>
            <w:vAlign w:val="center"/>
          </w:tcPr>
          <w:p w14:paraId="7B7F5F32" w14:textId="31305AB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31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32" w:author="a38bb83a@outlook.cz" w:date="2024-02-19T10:22:00Z">
              <w:r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0,5</w:delText>
              </w:r>
            </w:del>
          </w:p>
        </w:tc>
        <w:tc>
          <w:tcPr>
            <w:tcW w:w="1615" w:type="dxa"/>
            <w:vAlign w:val="center"/>
          </w:tcPr>
          <w:p w14:paraId="6073F36E" w14:textId="611E5FD6" w:rsidR="00CB3169" w:rsidRPr="00242E73" w:rsidDel="006B7A7A" w:rsidRDefault="00CB3169" w:rsidP="00725C98">
            <w:pPr>
              <w:tabs>
                <w:tab w:val="left" w:pos="1560"/>
                <w:tab w:val="left" w:pos="4111"/>
                <w:tab w:val="left" w:pos="6096"/>
                <w:tab w:val="left" w:pos="7230"/>
              </w:tabs>
              <w:rPr>
                <w:del w:id="433" w:author="a38bb83a@outlook.cz" w:date="2024-02-19T10:22:00Z"/>
                <w:rFonts w:ascii="Calibri" w:hAnsi="Calibri" w:cs="Calibri"/>
                <w:snapToGrid w:val="0"/>
                <w:sz w:val="18"/>
                <w:szCs w:val="22"/>
              </w:rPr>
            </w:pPr>
            <w:del w:id="434" w:author="a38bb83a@outlook.cz" w:date="2024-02-19T10:22:00Z">
              <w:r w:rsidRPr="00242E73" w:rsidDel="006B7A7A">
                <w:rPr>
                  <w:rFonts w:ascii="Calibri" w:hAnsi="Calibri" w:cs="Calibri"/>
                  <w:snapToGrid w:val="0"/>
                  <w:sz w:val="18"/>
                  <w:szCs w:val="22"/>
                </w:rPr>
                <w:delText>skládka</w:delText>
              </w:r>
            </w:del>
          </w:p>
        </w:tc>
      </w:tr>
    </w:tbl>
    <w:p w14:paraId="71E7F5E2" w14:textId="335D9B49" w:rsidR="000E1313" w:rsidRPr="009E519A" w:rsidDel="006B7A7A" w:rsidRDefault="000E1313" w:rsidP="00022D04">
      <w:pPr>
        <w:pStyle w:val="TMSmezidek"/>
        <w:ind w:left="1134"/>
        <w:rPr>
          <w:del w:id="435" w:author="a38bb83a@outlook.cz" w:date="2024-02-19T10:22:00Z"/>
          <w:rFonts w:asciiTheme="minorHAnsi" w:hAnsiTheme="minorHAnsi"/>
          <w:sz w:val="22"/>
          <w:szCs w:val="22"/>
        </w:rPr>
      </w:pPr>
    </w:p>
    <w:p w14:paraId="6AD0D69C" w14:textId="0D1F0D53" w:rsidR="000E1313" w:rsidRPr="009E519A" w:rsidDel="006B7A7A" w:rsidRDefault="000E1313" w:rsidP="00022D04">
      <w:pPr>
        <w:pStyle w:val="TMSVLnormZarVlevo"/>
        <w:ind w:left="1134"/>
        <w:rPr>
          <w:del w:id="436" w:author="a38bb83a@outlook.cz" w:date="2024-02-19T10:22:00Z"/>
          <w:rFonts w:asciiTheme="minorHAnsi" w:hAnsiTheme="minorHAnsi" w:cs="Courier New"/>
          <w:szCs w:val="22"/>
        </w:rPr>
      </w:pPr>
      <w:del w:id="437" w:author="a38bb83a@outlook.cz" w:date="2024-02-19T10:22:00Z">
        <w:r w:rsidRPr="009E519A" w:rsidDel="006B7A7A">
          <w:rPr>
            <w:rFonts w:asciiTheme="minorHAnsi" w:hAnsiTheme="minorHAnsi" w:cs="Courier New"/>
            <w:szCs w:val="22"/>
          </w:rPr>
          <w:delText>Odpady budou přednostně využívány, u těch, které nebude možno využít, bude zajištěno jejich odstranění. Odpady budou předávány jen oprávněným osobám.</w:delText>
        </w:r>
      </w:del>
    </w:p>
    <w:p w14:paraId="68C61415" w14:textId="77777777" w:rsidR="000E1313" w:rsidRPr="009E519A" w:rsidRDefault="000E1313" w:rsidP="00022D04">
      <w:pPr>
        <w:pStyle w:val="TMSmezidek"/>
        <w:ind w:left="1134"/>
        <w:rPr>
          <w:rFonts w:asciiTheme="minorHAnsi" w:hAnsiTheme="minorHAnsi"/>
          <w:sz w:val="22"/>
          <w:szCs w:val="22"/>
        </w:rPr>
      </w:pPr>
    </w:p>
    <w:p w14:paraId="11FD5BBF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Hluk v chráněném venkovním prostoru a chráněném venkovním prostoru stavby</w:t>
      </w:r>
    </w:p>
    <w:p w14:paraId="3FB57A5D" w14:textId="77777777" w:rsidR="000E1313" w:rsidRPr="009E519A" w:rsidRDefault="000E1313" w:rsidP="00022D04">
      <w:pPr>
        <w:pStyle w:val="TMSVLnormZarVlevo"/>
        <w:ind w:left="1134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V místě stavby není žádný škodlivý zdroj hluku. Není třeba provádět žádná opatření.</w:t>
      </w:r>
    </w:p>
    <w:p w14:paraId="302422AB" w14:textId="77777777" w:rsidR="000E1313" w:rsidRPr="009E519A" w:rsidRDefault="000E1313" w:rsidP="00022D04">
      <w:pPr>
        <w:pStyle w:val="TMSCourier13bTun"/>
        <w:spacing w:before="120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Dopravní řešení</w:t>
      </w:r>
    </w:p>
    <w:p w14:paraId="7552CEA3" w14:textId="77777777" w:rsidR="000E1313" w:rsidRPr="009E519A" w:rsidRDefault="000E1313" w:rsidP="00022D04">
      <w:pPr>
        <w:pStyle w:val="Zkladntext"/>
        <w:ind w:left="1134"/>
        <w:rPr>
          <w:rFonts w:asciiTheme="minorHAnsi" w:hAnsiTheme="minorHAnsi" w:cs="Courier New"/>
          <w:szCs w:val="22"/>
        </w:rPr>
      </w:pPr>
      <w:r w:rsidRPr="009E519A">
        <w:rPr>
          <w:rFonts w:asciiTheme="minorHAnsi" w:hAnsiTheme="minorHAnsi" w:cs="Courier New"/>
          <w:szCs w:val="22"/>
        </w:rPr>
        <w:t xml:space="preserve">Napojení na dopravní infrastrukturu </w:t>
      </w:r>
      <w:r w:rsidR="00CB3169">
        <w:rPr>
          <w:rFonts w:asciiTheme="minorHAnsi" w:hAnsiTheme="minorHAnsi" w:cs="Courier New"/>
          <w:szCs w:val="22"/>
        </w:rPr>
        <w:t xml:space="preserve">je zajištěno stávajícími sjezdy na ulici Riegrova a </w:t>
      </w:r>
      <w:proofErr w:type="gramStart"/>
      <w:r w:rsidR="00CB3169">
        <w:rPr>
          <w:rFonts w:asciiTheme="minorHAnsi" w:hAnsiTheme="minorHAnsi" w:cs="Courier New"/>
          <w:szCs w:val="22"/>
        </w:rPr>
        <w:t>Mírova.</w:t>
      </w:r>
      <w:r w:rsidRPr="009E519A">
        <w:rPr>
          <w:rFonts w:asciiTheme="minorHAnsi" w:hAnsiTheme="minorHAnsi" w:cs="Courier New"/>
          <w:szCs w:val="22"/>
        </w:rPr>
        <w:t>.</w:t>
      </w:r>
      <w:proofErr w:type="gramEnd"/>
    </w:p>
    <w:p w14:paraId="04CE3F3A" w14:textId="77777777" w:rsidR="000E1313" w:rsidRPr="009E519A" w:rsidRDefault="000E1313" w:rsidP="00022D04">
      <w:pPr>
        <w:pStyle w:val="TMSCourier13bTun"/>
        <w:spacing w:before="120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 w:val="22"/>
          <w:szCs w:val="22"/>
        </w:rPr>
        <w:t>Ochrana objektu před škodlivými vlivy vnějšího prostředí, protiradonová opatření</w:t>
      </w:r>
    </w:p>
    <w:p w14:paraId="775C38DB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Povodně</w:t>
      </w:r>
    </w:p>
    <w:p w14:paraId="27FE30E2" w14:textId="77777777" w:rsidR="000E1313" w:rsidRPr="009E519A" w:rsidRDefault="00CB3169" w:rsidP="00022D04">
      <w:pPr>
        <w:pStyle w:val="TMSVLnormZarVlevo"/>
        <w:ind w:left="1134"/>
        <w:rPr>
          <w:rFonts w:asciiTheme="minorHAnsi" w:hAnsiTheme="minorHAnsi"/>
          <w:szCs w:val="22"/>
        </w:rPr>
      </w:pPr>
      <w:r>
        <w:rPr>
          <w:rFonts w:asciiTheme="minorHAnsi" w:hAnsiTheme="minorHAnsi" w:cs="Courier New"/>
          <w:szCs w:val="22"/>
        </w:rPr>
        <w:t>Objekt</w:t>
      </w:r>
      <w:r w:rsidR="000E1313" w:rsidRPr="009E519A">
        <w:rPr>
          <w:rFonts w:asciiTheme="minorHAnsi" w:hAnsiTheme="minorHAnsi" w:cs="Courier New"/>
          <w:szCs w:val="22"/>
        </w:rPr>
        <w:t xml:space="preserve"> se nenachází v záplavovém území.</w:t>
      </w:r>
    </w:p>
    <w:p w14:paraId="5DA60360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Sesuvy půdy</w:t>
      </w:r>
    </w:p>
    <w:p w14:paraId="44DC5955" w14:textId="77777777" w:rsidR="000E1313" w:rsidRPr="009E519A" w:rsidRDefault="000E1313" w:rsidP="00022D04">
      <w:pPr>
        <w:pStyle w:val="TMSVLnormZarVlevo"/>
        <w:ind w:left="1134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Stavba se nenachází v oblasti sesuvných vlivů geologického podloží.</w:t>
      </w:r>
    </w:p>
    <w:p w14:paraId="545BFB74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Poddolování</w:t>
      </w:r>
    </w:p>
    <w:p w14:paraId="67CA685B" w14:textId="77777777" w:rsidR="000E1313" w:rsidRPr="009E519A" w:rsidRDefault="000E1313" w:rsidP="00022D04">
      <w:pPr>
        <w:pStyle w:val="TMSVLnormZarVlevo"/>
        <w:ind w:left="1134"/>
        <w:rPr>
          <w:rFonts w:asciiTheme="minorHAnsi" w:hAnsiTheme="minorHAnsi"/>
          <w:szCs w:val="22"/>
        </w:rPr>
      </w:pPr>
      <w:r w:rsidRPr="009E519A">
        <w:rPr>
          <w:rFonts w:asciiTheme="minorHAnsi" w:eastAsia="Calibri" w:hAnsiTheme="minorHAnsi"/>
          <w:szCs w:val="22"/>
        </w:rPr>
        <w:t>Zájmová lokalita leží mimo chráněné ložiskové územích a nenachází se v poddolovaném území, nad dobývacím prostorem, nebo v území kde by probíhala těžba zemního plynu, vázaného na uhelné sloje.</w:t>
      </w:r>
    </w:p>
    <w:p w14:paraId="5B125561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Seizmicita</w:t>
      </w:r>
    </w:p>
    <w:p w14:paraId="696260C6" w14:textId="77777777" w:rsidR="000E1313" w:rsidRPr="009E519A" w:rsidRDefault="000E1313" w:rsidP="00022D04">
      <w:pPr>
        <w:pStyle w:val="TMSVLnormZarVlevo"/>
        <w:ind w:left="1134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Zdroje technické seizmicity – například stroje, těžká doprava, silniční nebo železniční doprava, rázy těžkých mechanismů (buchary, lisy, beranidla při zarážení pilot apod.), kostelní zvony, důlní otřesy nebo otřesy vzniklé při odstřelech se v místě výstavby nenacházejí. Z hlediska odolnosti proti účinkům technické seizmicity není třeba provádět žádná opatření.</w:t>
      </w:r>
    </w:p>
    <w:p w14:paraId="7E277367" w14:textId="77777777" w:rsidR="000E1313" w:rsidRPr="009E519A" w:rsidRDefault="000E1313" w:rsidP="00022D04">
      <w:pPr>
        <w:pStyle w:val="TMSaCour12Tun"/>
        <w:ind w:left="1134" w:hanging="1134"/>
        <w:rPr>
          <w:rFonts w:asciiTheme="minorHAnsi" w:hAnsiTheme="minorHAnsi"/>
          <w:sz w:val="22"/>
          <w:szCs w:val="22"/>
        </w:rPr>
      </w:pPr>
      <w:r w:rsidRPr="009E519A">
        <w:rPr>
          <w:rFonts w:asciiTheme="minorHAnsi" w:hAnsiTheme="minorHAnsi"/>
          <w:sz w:val="22"/>
          <w:szCs w:val="22"/>
        </w:rPr>
        <w:t>Radon</w:t>
      </w:r>
      <w:r w:rsidRPr="009E519A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8330B3" w14:textId="77777777" w:rsidR="000E1313" w:rsidRPr="009E519A" w:rsidRDefault="00CB3169" w:rsidP="00022D04">
      <w:pPr>
        <w:ind w:left="1134"/>
        <w:rPr>
          <w:rFonts w:asciiTheme="minorHAnsi" w:hAnsiTheme="minorHAnsi"/>
          <w:color w:val="000000"/>
          <w:szCs w:val="22"/>
        </w:rPr>
      </w:pPr>
      <w:r>
        <w:rPr>
          <w:rFonts w:asciiTheme="minorHAnsi" w:eastAsia="Calibri" w:hAnsiTheme="minorHAnsi"/>
          <w:szCs w:val="22"/>
        </w:rPr>
        <w:t>Vzhledem k povaze záměru není nutné řešit.</w:t>
      </w:r>
    </w:p>
    <w:p w14:paraId="25F02DA7" w14:textId="77777777" w:rsidR="000E1313" w:rsidRPr="009E519A" w:rsidRDefault="000E1313" w:rsidP="00022D04">
      <w:pPr>
        <w:pStyle w:val="TMSCourier13bTun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Dodržení obecných požadavků na výstavbu</w:t>
      </w:r>
    </w:p>
    <w:p w14:paraId="0A14255B" w14:textId="77777777" w:rsidR="000E1313" w:rsidRPr="009E519A" w:rsidRDefault="000E1313" w:rsidP="00022D04">
      <w:pPr>
        <w:pStyle w:val="Zkladntext"/>
        <w:spacing w:after="0"/>
        <w:ind w:left="1134"/>
        <w:rPr>
          <w:rFonts w:asciiTheme="minorHAnsi" w:hAnsiTheme="minorHAnsi" w:cs="Courier New"/>
          <w:szCs w:val="22"/>
        </w:rPr>
      </w:pPr>
      <w:r w:rsidRPr="009E519A">
        <w:rPr>
          <w:rFonts w:asciiTheme="minorHAnsi" w:hAnsiTheme="minorHAnsi" w:cs="Courier New"/>
          <w:szCs w:val="22"/>
        </w:rPr>
        <w:t xml:space="preserve">Navržená dispoziční a konstrukční řešení, jako i řešení a rozmístění stavebních objektů na řešeném území vychází ze snahy o naplnění příslušných požadavků na výstavbu s ohledem na </w:t>
      </w:r>
      <w:r w:rsidRPr="009E519A">
        <w:rPr>
          <w:rFonts w:asciiTheme="minorHAnsi" w:hAnsiTheme="minorHAnsi" w:cs="Courier New"/>
          <w:szCs w:val="22"/>
        </w:rPr>
        <w:lastRenderedPageBreak/>
        <w:t>využití daného místa s jeho aspekty. Stavby jsou navrženy dle vyhlášky 268/2009 Sb. o technických požadavcích na stavby a dále jsou v souladu s vyhláškou č. 431/2012 Sb., kterou se mění vyhláška č. 501/2006 o obecných požadavcích na využívání území – ve znění pozdějších předpisů.</w:t>
      </w:r>
    </w:p>
    <w:p w14:paraId="41E9C4B0" w14:textId="77777777" w:rsidR="000E1313" w:rsidRPr="009E519A" w:rsidRDefault="000E1313" w:rsidP="00022D04">
      <w:pPr>
        <w:pStyle w:val="Zkladntext"/>
        <w:spacing w:after="0"/>
        <w:ind w:left="1134"/>
        <w:rPr>
          <w:rFonts w:asciiTheme="minorHAnsi" w:hAnsiTheme="minorHAnsi" w:cs="Courier New"/>
          <w:szCs w:val="22"/>
        </w:rPr>
      </w:pPr>
      <w:r w:rsidRPr="009E519A">
        <w:rPr>
          <w:rFonts w:asciiTheme="minorHAnsi" w:hAnsiTheme="minorHAnsi" w:cs="Courier New"/>
          <w:szCs w:val="22"/>
        </w:rPr>
        <w:t>Z vyhlášky 268/2009 Sb. byly použity tyto paragrafy: §3 - základní pojmy, §5 – rozptylové plochy a zařízení pro dopravu v klidu, §6 – připojení staveb na sítě technického vybavení, §7 – oplocení, §8 – základní požadavky, §9 – mechanická odolnost a stabilita, §10 – všeobecné požadavky pro ochranu zdraví, zdravých životních podmínek a životního prostředí, §11-12 – denní a umělé osvětlení, větrání a vytápění, §13 – proslunění, §14 – ochrana proti hluku a vibracím, §15 – bezpečnost při provádění a užívání staveb, §16 – úspora energie a tepelná ochrana, §17 – odstraňování staveb, §18 – zakládání staveb, §19 – stěny a příčky, §20 – stropy, §21 – podlahy, povrchy stěn a stropů, §22-23 – schodiště a šikmé rampy, §24 – komíny a kouřovody, §25 – střechy, §26 – výplně otvorů, §27 – zábradlí, §32 – vodovodní přípojky a vnitřní vodovody, §33 – kanalizační přípojky a vnitřní kanalizace, §34 – připojení staveb k distribučním sítím, vnitřní silnoproudé rozvody a vnitřní rozvody sítí elektronických komunikací, §35 – plynovodní přípojky a odběrná plynová zařízení, §36 – ochrana před bleskem, §37 – vzduchotechnická zařízení, §38 – vytápění, §40 – rodinné domy a stavby pro rodinnou rekreaci, §46 – stavby pro výrobu a skladování.</w:t>
      </w:r>
    </w:p>
    <w:p w14:paraId="402B695B" w14:textId="77777777" w:rsidR="000E1313" w:rsidRPr="009E519A" w:rsidRDefault="000E1313" w:rsidP="00022D04">
      <w:pPr>
        <w:pStyle w:val="TMSVLnorm2"/>
        <w:ind w:left="1134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Dle JKSO 803 se jedná o budovy pro bydlení.</w:t>
      </w:r>
    </w:p>
    <w:p w14:paraId="5C75A498" w14:textId="77777777" w:rsidR="000E1313" w:rsidRPr="009E519A" w:rsidRDefault="000E1313" w:rsidP="00022D04">
      <w:pPr>
        <w:pStyle w:val="TMSCourier13bTun"/>
        <w:ind w:left="1134" w:hanging="1134"/>
        <w:rPr>
          <w:rFonts w:asciiTheme="minorHAnsi" w:hAnsiTheme="minorHAnsi"/>
          <w:szCs w:val="26"/>
        </w:rPr>
      </w:pPr>
      <w:r w:rsidRPr="009E519A">
        <w:rPr>
          <w:rFonts w:asciiTheme="minorHAnsi" w:hAnsiTheme="minorHAnsi"/>
          <w:szCs w:val="26"/>
        </w:rPr>
        <w:t>Závěr</w:t>
      </w:r>
    </w:p>
    <w:p w14:paraId="28384193" w14:textId="77777777" w:rsidR="000E1313" w:rsidRPr="009E519A" w:rsidRDefault="000E1313" w:rsidP="00022D04">
      <w:pPr>
        <w:pStyle w:val="TMSVLnorm2"/>
        <w:ind w:left="1134"/>
        <w:jc w:val="both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Při realizaci díla musí dodavatel stavby dodržovat veškeré technologické postupy, případně montážní schémata, použitých systémů tak, aby stavba byla provedena v odpovídající kvalitě.</w:t>
      </w:r>
    </w:p>
    <w:p w14:paraId="11385C87" w14:textId="77777777" w:rsidR="000E1313" w:rsidRPr="009E519A" w:rsidRDefault="000E1313" w:rsidP="00022D04">
      <w:pPr>
        <w:pStyle w:val="TMSVLnorm2"/>
        <w:ind w:left="1134"/>
        <w:jc w:val="both"/>
        <w:rPr>
          <w:rFonts w:asciiTheme="minorHAnsi" w:hAnsiTheme="minorHAnsi"/>
          <w:szCs w:val="22"/>
        </w:rPr>
      </w:pPr>
      <w:r w:rsidRPr="009E519A">
        <w:rPr>
          <w:rFonts w:asciiTheme="minorHAnsi" w:hAnsiTheme="minorHAnsi"/>
          <w:szCs w:val="22"/>
        </w:rPr>
        <w:t>Projektant požaduje okamžitě přizvat na stavbu (nebo problém řešit po dohodě s projektantem v rámci AD), jakmile dodavatel stavby zjistí jiné skutečnosti, než jaké předpokládal projekt.</w:t>
      </w:r>
    </w:p>
    <w:p w14:paraId="3A425C65" w14:textId="77777777" w:rsidR="000E1313" w:rsidRDefault="000E1313" w:rsidP="00022D04">
      <w:pPr>
        <w:pStyle w:val="Bezmezer"/>
        <w:ind w:left="1134"/>
        <w:jc w:val="both"/>
        <w:rPr>
          <w:rFonts w:asciiTheme="minorHAnsi" w:hAnsiTheme="minorHAnsi" w:cs="Courier New"/>
          <w:b/>
        </w:rPr>
      </w:pPr>
      <w:r w:rsidRPr="009E519A">
        <w:rPr>
          <w:rFonts w:asciiTheme="minorHAnsi" w:hAnsiTheme="minorHAnsi" w:cs="Courier New"/>
          <w:b/>
        </w:rPr>
        <w:t>Veškeré názvy materiálů příp. výrobců těchto materiálů jsou informativní pro určení standardu technických požadavků. Proto je možné tyto materiály po dohodě s investorem a projektantem zaměnit za jiné se shodnými technickými parametry.</w:t>
      </w:r>
    </w:p>
    <w:p w14:paraId="1EDF4EC2" w14:textId="77777777" w:rsidR="001C7649" w:rsidRPr="009E519A" w:rsidRDefault="001C7649" w:rsidP="00022D04">
      <w:pPr>
        <w:pStyle w:val="Bezmezer"/>
        <w:ind w:left="1134"/>
        <w:jc w:val="both"/>
        <w:rPr>
          <w:rFonts w:asciiTheme="minorHAnsi" w:hAnsiTheme="minorHAnsi" w:cs="Courier New"/>
          <w:b/>
        </w:rPr>
      </w:pPr>
    </w:p>
    <w:p w14:paraId="77DD2790" w14:textId="77777777" w:rsidR="000E1313" w:rsidRPr="009E519A" w:rsidRDefault="000E1313" w:rsidP="000E1313">
      <w:pPr>
        <w:pStyle w:val="TMSVLnorm2"/>
        <w:rPr>
          <w:rFonts w:asciiTheme="minorHAnsi" w:hAnsiTheme="minorHAnsi"/>
          <w:szCs w:val="22"/>
        </w:rPr>
      </w:pPr>
    </w:p>
    <w:tbl>
      <w:tblPr>
        <w:tblW w:w="10306" w:type="dxa"/>
        <w:tblLayout w:type="fixed"/>
        <w:tblLook w:val="0000" w:firstRow="0" w:lastRow="0" w:firstColumn="0" w:lastColumn="0" w:noHBand="0" w:noVBand="0"/>
      </w:tblPr>
      <w:tblGrid>
        <w:gridCol w:w="7763"/>
        <w:gridCol w:w="2543"/>
      </w:tblGrid>
      <w:tr w:rsidR="000E1313" w:rsidRPr="00574953" w14:paraId="64A8D6BD" w14:textId="77777777" w:rsidTr="00574953">
        <w:tc>
          <w:tcPr>
            <w:tcW w:w="7763" w:type="dxa"/>
            <w:shd w:val="clear" w:color="auto" w:fill="auto"/>
          </w:tcPr>
          <w:p w14:paraId="7A43BD44" w14:textId="7FD1AAD4" w:rsidR="000E1313" w:rsidRPr="00574953" w:rsidRDefault="000E1313" w:rsidP="00CB3169">
            <w:pPr>
              <w:pStyle w:val="Zkladntext"/>
              <w:tabs>
                <w:tab w:val="left" w:pos="3402"/>
                <w:tab w:val="left" w:pos="4253"/>
                <w:tab w:val="left" w:pos="5096"/>
              </w:tabs>
              <w:jc w:val="left"/>
              <w:rPr>
                <w:rFonts w:asciiTheme="minorHAnsi" w:hAnsiTheme="minorHAnsi" w:cs="Arial"/>
                <w:b/>
                <w:i/>
                <w:iCs/>
                <w:szCs w:val="22"/>
              </w:rPr>
            </w:pPr>
            <w:r w:rsidRPr="00574953">
              <w:rPr>
                <w:rFonts w:asciiTheme="minorHAnsi" w:hAnsiTheme="minorHAnsi" w:cs="Arial"/>
                <w:b/>
                <w:i/>
                <w:iCs/>
                <w:szCs w:val="22"/>
              </w:rPr>
              <w:t xml:space="preserve">Vypracoval a sestavil v </w:t>
            </w:r>
            <w:r w:rsidR="00574953" w:rsidRPr="00574953">
              <w:rPr>
                <w:rFonts w:asciiTheme="minorHAnsi" w:hAnsiTheme="minorHAnsi" w:cs="Arial"/>
                <w:b/>
                <w:i/>
                <w:iCs/>
                <w:szCs w:val="22"/>
              </w:rPr>
              <w:t>lednu</w:t>
            </w:r>
            <w:r w:rsidRPr="00574953">
              <w:rPr>
                <w:rFonts w:asciiTheme="minorHAnsi" w:hAnsiTheme="minorHAnsi" w:cs="Arial"/>
                <w:b/>
                <w:i/>
                <w:iCs/>
                <w:szCs w:val="22"/>
              </w:rPr>
              <w:t xml:space="preserve"> 20</w:t>
            </w:r>
            <w:r w:rsidR="00574953" w:rsidRPr="00574953">
              <w:rPr>
                <w:rFonts w:asciiTheme="minorHAnsi" w:hAnsiTheme="minorHAnsi" w:cs="Arial"/>
                <w:b/>
                <w:i/>
                <w:iCs/>
                <w:szCs w:val="22"/>
              </w:rPr>
              <w:t>24</w:t>
            </w:r>
          </w:p>
        </w:tc>
        <w:tc>
          <w:tcPr>
            <w:tcW w:w="2543" w:type="dxa"/>
            <w:shd w:val="clear" w:color="auto" w:fill="auto"/>
          </w:tcPr>
          <w:p w14:paraId="13C0C095" w14:textId="77777777" w:rsidR="000E1313" w:rsidRPr="00574953" w:rsidRDefault="000E1313" w:rsidP="00CB3169">
            <w:pPr>
              <w:pStyle w:val="Zkladntext"/>
              <w:tabs>
                <w:tab w:val="left" w:pos="3402"/>
                <w:tab w:val="left" w:pos="4253"/>
              </w:tabs>
              <w:jc w:val="left"/>
              <w:rPr>
                <w:rFonts w:asciiTheme="minorHAnsi" w:hAnsiTheme="minorHAnsi" w:cs="Arial"/>
                <w:b/>
                <w:i/>
                <w:iCs/>
                <w:szCs w:val="22"/>
              </w:rPr>
            </w:pPr>
            <w:r w:rsidRPr="00574953">
              <w:rPr>
                <w:rFonts w:asciiTheme="minorHAnsi" w:hAnsiTheme="minorHAnsi" w:cs="Arial"/>
                <w:b/>
                <w:i/>
                <w:iCs/>
                <w:szCs w:val="22"/>
              </w:rPr>
              <w:t>Atelier</w:t>
            </w:r>
            <w:r w:rsidRPr="00574953">
              <w:rPr>
                <w:rFonts w:asciiTheme="minorHAnsi" w:hAnsiTheme="minorHAnsi" w:cs="Arial"/>
                <w:b/>
                <w:i/>
                <w:iCs/>
                <w:color w:val="808080"/>
                <w:szCs w:val="22"/>
              </w:rPr>
              <w:t>38</w:t>
            </w:r>
            <w:r w:rsidRPr="00574953">
              <w:rPr>
                <w:rFonts w:asciiTheme="minorHAnsi" w:hAnsiTheme="minorHAnsi" w:cs="Arial"/>
                <w:i/>
                <w:iCs/>
                <w:szCs w:val="22"/>
              </w:rPr>
              <w:t xml:space="preserve"> </w:t>
            </w:r>
            <w:r w:rsidRPr="00574953">
              <w:rPr>
                <w:rFonts w:asciiTheme="minorHAnsi" w:hAnsiTheme="minorHAnsi" w:cs="Arial"/>
                <w:b/>
                <w:i/>
                <w:iCs/>
                <w:szCs w:val="22"/>
              </w:rPr>
              <w:t>s.r.o.</w:t>
            </w:r>
          </w:p>
        </w:tc>
      </w:tr>
      <w:tr w:rsidR="00CB3169" w:rsidRPr="00401DD9" w14:paraId="0C628297" w14:textId="77777777" w:rsidTr="00574953">
        <w:tc>
          <w:tcPr>
            <w:tcW w:w="7763" w:type="dxa"/>
            <w:shd w:val="clear" w:color="auto" w:fill="auto"/>
          </w:tcPr>
          <w:p w14:paraId="3C42FCDB" w14:textId="77777777" w:rsidR="00CB3169" w:rsidRPr="00574953" w:rsidRDefault="00CB3169" w:rsidP="00CB3169">
            <w:pPr>
              <w:pStyle w:val="Zkladntext"/>
              <w:tabs>
                <w:tab w:val="left" w:pos="3402"/>
                <w:tab w:val="left" w:pos="4253"/>
                <w:tab w:val="left" w:pos="5096"/>
              </w:tabs>
              <w:jc w:val="left"/>
              <w:rPr>
                <w:rFonts w:asciiTheme="minorHAnsi" w:hAnsiTheme="minorHAnsi" w:cs="Arial"/>
                <w:b/>
                <w:i/>
                <w:iCs/>
                <w:szCs w:val="22"/>
              </w:rPr>
            </w:pPr>
          </w:p>
        </w:tc>
        <w:tc>
          <w:tcPr>
            <w:tcW w:w="2543" w:type="dxa"/>
            <w:shd w:val="clear" w:color="auto" w:fill="auto"/>
          </w:tcPr>
          <w:p w14:paraId="70EB427C" w14:textId="77777777" w:rsidR="00CB3169" w:rsidRPr="00574953" w:rsidRDefault="00CB3169" w:rsidP="00CD21C0">
            <w:pPr>
              <w:pStyle w:val="Zkladntext"/>
              <w:tabs>
                <w:tab w:val="left" w:pos="3402"/>
                <w:tab w:val="left" w:pos="4253"/>
              </w:tabs>
              <w:jc w:val="left"/>
              <w:rPr>
                <w:rFonts w:asciiTheme="minorHAnsi" w:hAnsiTheme="minorHAnsi" w:cs="Arial"/>
                <w:b/>
                <w:i/>
                <w:iCs/>
                <w:szCs w:val="22"/>
              </w:rPr>
            </w:pPr>
          </w:p>
        </w:tc>
      </w:tr>
    </w:tbl>
    <w:p w14:paraId="3A3891EE" w14:textId="77777777" w:rsidR="000E1313" w:rsidRPr="009E519A" w:rsidRDefault="000E1313" w:rsidP="000E1313">
      <w:pPr>
        <w:pStyle w:val="TMSVLnormZarVlevo"/>
        <w:rPr>
          <w:rFonts w:asciiTheme="minorHAnsi" w:hAnsiTheme="minorHAnsi"/>
          <w:szCs w:val="22"/>
        </w:rPr>
      </w:pPr>
    </w:p>
    <w:p w14:paraId="27431E58" w14:textId="77777777" w:rsidR="009308A8" w:rsidRPr="009E519A" w:rsidRDefault="009308A8">
      <w:pPr>
        <w:rPr>
          <w:rFonts w:asciiTheme="minorHAnsi" w:hAnsiTheme="minorHAnsi"/>
          <w:szCs w:val="22"/>
        </w:rPr>
      </w:pPr>
    </w:p>
    <w:sectPr w:rsidR="009308A8" w:rsidRPr="009E519A" w:rsidSect="00595566">
      <w:headerReference w:type="default" r:id="rId9"/>
      <w:pgSz w:w="11906" w:h="16838"/>
      <w:pgMar w:top="5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5C8E" w14:textId="77777777" w:rsidR="00DE0CEE" w:rsidRDefault="00DE0CEE" w:rsidP="00190853">
      <w:r>
        <w:separator/>
      </w:r>
    </w:p>
  </w:endnote>
  <w:endnote w:type="continuationSeparator" w:id="0">
    <w:p w14:paraId="6F059A60" w14:textId="77777777" w:rsidR="00DE0CEE" w:rsidRDefault="00DE0CEE" w:rsidP="00190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3E9D6" w14:textId="77777777" w:rsidR="00DE0CEE" w:rsidRDefault="00DE0CEE" w:rsidP="00190853">
      <w:r>
        <w:separator/>
      </w:r>
    </w:p>
  </w:footnote>
  <w:footnote w:type="continuationSeparator" w:id="0">
    <w:p w14:paraId="76A12F38" w14:textId="77777777" w:rsidR="00DE0CEE" w:rsidRDefault="00DE0CEE" w:rsidP="00190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EADE" w14:textId="77777777" w:rsidR="00254E2D" w:rsidRDefault="00254E2D" w:rsidP="00CD21C0">
    <w:pPr>
      <w:pStyle w:val="Zhlav"/>
      <w:jc w:val="right"/>
      <w:rPr>
        <w:rFonts w:ascii="Arial Narrow" w:hAnsi="Arial Narrow" w:cs="Arial"/>
        <w:sz w:val="12"/>
        <w:szCs w:val="12"/>
      </w:rPr>
    </w:pPr>
    <w:r>
      <w:rPr>
        <w:rFonts w:ascii="Arial Narrow" w:hAnsi="Arial Narrow" w:cs="Arial"/>
        <w:sz w:val="12"/>
        <w:szCs w:val="12"/>
      </w:rPr>
      <w:t xml:space="preserve"> TECHNICKÁ ZPRÁVA – </w:t>
    </w:r>
    <w:proofErr w:type="gramStart"/>
    <w:r w:rsidRPr="00091056">
      <w:rPr>
        <w:rFonts w:ascii="Arial Narrow" w:hAnsi="Arial Narrow" w:cs="Arial"/>
        <w:b/>
        <w:sz w:val="12"/>
        <w:szCs w:val="12"/>
      </w:rPr>
      <w:t>ATELIER</w:t>
    </w:r>
    <w:r w:rsidRPr="00091056">
      <w:rPr>
        <w:rFonts w:ascii="Arial Narrow" w:hAnsi="Arial Narrow" w:cs="Arial"/>
        <w:b/>
        <w:color w:val="808080"/>
        <w:sz w:val="12"/>
        <w:szCs w:val="12"/>
      </w:rPr>
      <w:t>38</w:t>
    </w:r>
    <w:r>
      <w:rPr>
        <w:rFonts w:ascii="Arial Narrow" w:hAnsi="Arial Narrow" w:cs="Arial"/>
        <w:sz w:val="12"/>
        <w:szCs w:val="12"/>
      </w:rPr>
      <w:t xml:space="preserve"> - </w:t>
    </w:r>
    <w:r w:rsidRPr="00857F15">
      <w:rPr>
        <w:rFonts w:ascii="Arial Narrow" w:hAnsi="Arial Narrow" w:cs="Arial"/>
        <w:sz w:val="12"/>
        <w:szCs w:val="12"/>
      </w:rPr>
      <w:t>STRANA</w:t>
    </w:r>
    <w:proofErr w:type="gramEnd"/>
    <w:r w:rsidRPr="00857F15">
      <w:rPr>
        <w:rFonts w:ascii="Arial Narrow" w:hAnsi="Arial Narrow" w:cs="Arial"/>
        <w:sz w:val="12"/>
        <w:szCs w:val="12"/>
      </w:rPr>
      <w:t xml:space="preserve"> </w:t>
    </w:r>
    <w:r w:rsidR="00C55642" w:rsidRPr="00857F15">
      <w:rPr>
        <w:rFonts w:ascii="Arial Narrow" w:hAnsi="Arial Narrow" w:cs="Arial"/>
        <w:sz w:val="12"/>
        <w:szCs w:val="12"/>
      </w:rPr>
      <w:fldChar w:fldCharType="begin"/>
    </w:r>
    <w:r w:rsidRPr="00857F15">
      <w:rPr>
        <w:rFonts w:ascii="Arial Narrow" w:hAnsi="Arial Narrow" w:cs="Arial"/>
        <w:sz w:val="12"/>
        <w:szCs w:val="12"/>
      </w:rPr>
      <w:instrText xml:space="preserve"> PAGE </w:instrText>
    </w:r>
    <w:r w:rsidR="00C55642" w:rsidRPr="00857F15">
      <w:rPr>
        <w:rFonts w:ascii="Arial Narrow" w:hAnsi="Arial Narrow" w:cs="Arial"/>
        <w:sz w:val="12"/>
        <w:szCs w:val="12"/>
      </w:rPr>
      <w:fldChar w:fldCharType="separate"/>
    </w:r>
    <w:r w:rsidR="00E15636">
      <w:rPr>
        <w:rFonts w:ascii="Arial Narrow" w:hAnsi="Arial Narrow" w:cs="Arial"/>
        <w:noProof/>
        <w:sz w:val="12"/>
        <w:szCs w:val="12"/>
      </w:rPr>
      <w:t>8</w:t>
    </w:r>
    <w:r w:rsidR="00C55642" w:rsidRPr="00857F15">
      <w:rPr>
        <w:rFonts w:ascii="Arial Narrow" w:hAnsi="Arial Narrow" w:cs="Arial"/>
        <w:sz w:val="12"/>
        <w:szCs w:val="12"/>
      </w:rPr>
      <w:fldChar w:fldCharType="end"/>
    </w:r>
    <w:r w:rsidRPr="00857F15">
      <w:rPr>
        <w:rFonts w:ascii="Arial Narrow" w:hAnsi="Arial Narrow" w:cs="Arial"/>
        <w:sz w:val="12"/>
        <w:szCs w:val="12"/>
      </w:rPr>
      <w:t xml:space="preserve"> / </w:t>
    </w:r>
    <w:r w:rsidR="00C55642" w:rsidRPr="00857F15">
      <w:rPr>
        <w:rFonts w:ascii="Arial Narrow" w:hAnsi="Arial Narrow" w:cs="Arial"/>
        <w:sz w:val="12"/>
        <w:szCs w:val="12"/>
      </w:rPr>
      <w:fldChar w:fldCharType="begin"/>
    </w:r>
    <w:r w:rsidRPr="00857F15">
      <w:rPr>
        <w:rFonts w:ascii="Arial Narrow" w:hAnsi="Arial Narrow" w:cs="Arial"/>
        <w:sz w:val="12"/>
        <w:szCs w:val="12"/>
      </w:rPr>
      <w:instrText xml:space="preserve"> NUMPAGES </w:instrText>
    </w:r>
    <w:r w:rsidR="00C55642" w:rsidRPr="00857F15">
      <w:rPr>
        <w:rFonts w:ascii="Arial Narrow" w:hAnsi="Arial Narrow" w:cs="Arial"/>
        <w:sz w:val="12"/>
        <w:szCs w:val="12"/>
      </w:rPr>
      <w:fldChar w:fldCharType="separate"/>
    </w:r>
    <w:r w:rsidR="00E15636">
      <w:rPr>
        <w:rFonts w:ascii="Arial Narrow" w:hAnsi="Arial Narrow" w:cs="Arial"/>
        <w:noProof/>
        <w:sz w:val="12"/>
        <w:szCs w:val="12"/>
      </w:rPr>
      <w:t>8</w:t>
    </w:r>
    <w:r w:rsidR="00C55642" w:rsidRPr="00857F15">
      <w:rPr>
        <w:rFonts w:ascii="Arial Narrow" w:hAnsi="Arial Narrow" w:cs="Arial"/>
        <w:sz w:val="12"/>
        <w:szCs w:val="12"/>
      </w:rPr>
      <w:fldChar w:fldCharType="end"/>
    </w:r>
  </w:p>
  <w:p w14:paraId="403E0DC1" w14:textId="77777777" w:rsidR="00254E2D" w:rsidRDefault="00254E2D" w:rsidP="00CD21C0">
    <w:pPr>
      <w:pStyle w:val="Zhlav"/>
    </w:pPr>
  </w:p>
  <w:p w14:paraId="27A28D6A" w14:textId="77777777" w:rsidR="00254E2D" w:rsidRDefault="00254E2D" w:rsidP="00CD21C0">
    <w:pPr>
      <w:pStyle w:val="Zhlav"/>
    </w:pPr>
  </w:p>
  <w:p w14:paraId="2217EF5B" w14:textId="77777777" w:rsidR="00254E2D" w:rsidRDefault="00254E2D" w:rsidP="00CD21C0">
    <w:pPr>
      <w:pStyle w:val="Zhlav"/>
    </w:pPr>
  </w:p>
  <w:p w14:paraId="0B46335A" w14:textId="77777777" w:rsidR="00254E2D" w:rsidRDefault="00254E2D" w:rsidP="00CD21C0">
    <w:pPr>
      <w:pStyle w:val="Zhlav"/>
    </w:pPr>
  </w:p>
  <w:p w14:paraId="1F2CCD81" w14:textId="77777777" w:rsidR="00254E2D" w:rsidRDefault="00254E2D" w:rsidP="00CD21C0">
    <w:pPr>
      <w:pStyle w:val="Zhlav"/>
    </w:pPr>
  </w:p>
  <w:p w14:paraId="14D47E1F" w14:textId="77777777" w:rsidR="00254E2D" w:rsidRDefault="00254E2D" w:rsidP="00CD21C0">
    <w:pPr>
      <w:pStyle w:val="Zhlav"/>
    </w:pPr>
  </w:p>
  <w:p w14:paraId="36F71DD7" w14:textId="77777777" w:rsidR="00254E2D" w:rsidRDefault="00254E2D" w:rsidP="00CD21C0">
    <w:pPr>
      <w:pStyle w:val="Zhlav"/>
    </w:pPr>
  </w:p>
  <w:p w14:paraId="41408BE2" w14:textId="77777777" w:rsidR="00254E2D" w:rsidRDefault="00254E2D" w:rsidP="00CD21C0">
    <w:pPr>
      <w:pStyle w:val="Zhlav"/>
    </w:pPr>
  </w:p>
  <w:p w14:paraId="64434194" w14:textId="77777777" w:rsidR="00254E2D" w:rsidRDefault="00254E2D" w:rsidP="00CD21C0">
    <w:pPr>
      <w:pStyle w:val="Zhlav"/>
    </w:pPr>
  </w:p>
  <w:p w14:paraId="0337BADD" w14:textId="77777777" w:rsidR="00254E2D" w:rsidRPr="00AF719E" w:rsidRDefault="00254E2D" w:rsidP="00CD21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0D8E"/>
    <w:multiLevelType w:val="hybridMultilevel"/>
    <w:tmpl w:val="645A2F96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B626C87"/>
    <w:multiLevelType w:val="hybridMultilevel"/>
    <w:tmpl w:val="697AEF96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BE32EFB"/>
    <w:multiLevelType w:val="hybridMultilevel"/>
    <w:tmpl w:val="3A901044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44B42EB"/>
    <w:multiLevelType w:val="hybridMultilevel"/>
    <w:tmpl w:val="D808261A"/>
    <w:lvl w:ilvl="0" w:tplc="77C2B782">
      <w:start w:val="2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369F3"/>
    <w:multiLevelType w:val="hybridMultilevel"/>
    <w:tmpl w:val="CD4681D0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59D59F7"/>
    <w:multiLevelType w:val="hybridMultilevel"/>
    <w:tmpl w:val="5C021268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A954B6C"/>
    <w:multiLevelType w:val="hybridMultilevel"/>
    <w:tmpl w:val="68ECA378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4E918E9"/>
    <w:multiLevelType w:val="multilevel"/>
    <w:tmpl w:val="B4A8FE4C"/>
    <w:lvl w:ilvl="0">
      <w:start w:val="1"/>
      <w:numFmt w:val="ordinal"/>
      <w:lvlText w:val="B.%1"/>
      <w:lvlJc w:val="left"/>
      <w:pPr>
        <w:ind w:left="397" w:hanging="397"/>
      </w:pPr>
      <w:rPr>
        <w:sz w:val="22"/>
        <w:szCs w:val="22"/>
      </w:rPr>
    </w:lvl>
    <w:lvl w:ilvl="1">
      <w:start w:val="1"/>
      <w:numFmt w:val="decimal"/>
      <w:lvlText w:val="B.%1%2"/>
      <w:lvlJc w:val="left"/>
      <w:pPr>
        <w:ind w:left="397" w:hanging="397"/>
      </w:pPr>
    </w:lvl>
    <w:lvl w:ilvl="2">
      <w:start w:val="1"/>
      <w:numFmt w:val="decimal"/>
      <w:lvlText w:val="B.%1%2.%3"/>
      <w:lvlJc w:val="left"/>
      <w:pPr>
        <w:ind w:left="1191" w:hanging="1191"/>
      </w:pPr>
    </w:lvl>
    <w:lvl w:ilvl="3">
      <w:start w:val="1"/>
      <w:numFmt w:val="decimal"/>
      <w:lvlText w:val="B.%1%2.%3.%4"/>
      <w:lvlJc w:val="left"/>
      <w:pPr>
        <w:ind w:left="1531" w:hanging="1531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0537B8"/>
    <w:multiLevelType w:val="hybridMultilevel"/>
    <w:tmpl w:val="A622F248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FD16C9D"/>
    <w:multiLevelType w:val="hybridMultilevel"/>
    <w:tmpl w:val="16CACA3C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38F76DA"/>
    <w:multiLevelType w:val="hybridMultilevel"/>
    <w:tmpl w:val="A972FC04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8EB2582"/>
    <w:multiLevelType w:val="multilevel"/>
    <w:tmpl w:val="0A886E06"/>
    <w:lvl w:ilvl="0">
      <w:start w:val="1"/>
      <w:numFmt w:val="lowerLetter"/>
      <w:pStyle w:val="TMSCourier13bTun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TMSaCour12Tun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TMSVLnadpis11T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pStyle w:val="TMSnadpis11"/>
      <w:lvlText w:val="%1.%2.%3.%4."/>
      <w:lvlJc w:val="left"/>
      <w:pPr>
        <w:ind w:left="2240" w:hanging="2240"/>
      </w:pPr>
      <w:rPr>
        <w:rFonts w:hint="default"/>
      </w:rPr>
    </w:lvl>
    <w:lvl w:ilvl="4">
      <w:start w:val="1"/>
      <w:numFmt w:val="decimal"/>
      <w:pStyle w:val="TMSnadpis11b"/>
      <w:lvlText w:val="%1.%2.%3.%4.%5"/>
      <w:lvlJc w:val="left"/>
      <w:pPr>
        <w:ind w:left="2268" w:hanging="226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B997378"/>
    <w:multiLevelType w:val="hybridMultilevel"/>
    <w:tmpl w:val="11D204BE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7CF08D60">
      <w:start w:val="1"/>
      <w:numFmt w:val="decimal"/>
      <w:lvlText w:val="d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B7D58"/>
    <w:multiLevelType w:val="hybridMultilevel"/>
    <w:tmpl w:val="D7103FD0"/>
    <w:lvl w:ilvl="0" w:tplc="77C2B782">
      <w:start w:val="2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E5BDC"/>
    <w:multiLevelType w:val="hybridMultilevel"/>
    <w:tmpl w:val="B4D28BC2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5ED2701F"/>
    <w:multiLevelType w:val="hybridMultilevel"/>
    <w:tmpl w:val="23D031A8"/>
    <w:lvl w:ilvl="0" w:tplc="A74471E4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8E665B94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  <w:b w:val="0"/>
        <w:i w:val="0"/>
        <w:sz w:val="22"/>
        <w:szCs w:val="22"/>
      </w:rPr>
    </w:lvl>
  </w:abstractNum>
  <w:abstractNum w:abstractNumId="17" w15:restartNumberingAfterBreak="0">
    <w:nsid w:val="778D3A11"/>
    <w:multiLevelType w:val="hybridMultilevel"/>
    <w:tmpl w:val="D29679AE"/>
    <w:lvl w:ilvl="0" w:tplc="C630A318">
      <w:start w:val="1"/>
      <w:numFmt w:val="lowerLetter"/>
      <w:pStyle w:val="StylTextpsmeneArial11bTun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35834"/>
    <w:multiLevelType w:val="hybridMultilevel"/>
    <w:tmpl w:val="380A676C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BAA754C"/>
    <w:multiLevelType w:val="hybridMultilevel"/>
    <w:tmpl w:val="7F6249BA"/>
    <w:lvl w:ilvl="0" w:tplc="77C2B782">
      <w:start w:val="2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E75EE"/>
    <w:multiLevelType w:val="hybridMultilevel"/>
    <w:tmpl w:val="FA485160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7FC9169D"/>
    <w:multiLevelType w:val="hybridMultilevel"/>
    <w:tmpl w:val="5804F2E4"/>
    <w:lvl w:ilvl="0" w:tplc="77C2B782">
      <w:start w:val="2"/>
      <w:numFmt w:val="decimal"/>
      <w:lvlText w:val="d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018583440">
    <w:abstractNumId w:val="16"/>
  </w:num>
  <w:num w:numId="2" w16cid:durableId="230966438">
    <w:abstractNumId w:val="11"/>
  </w:num>
  <w:num w:numId="3" w16cid:durableId="11874514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4240253">
    <w:abstractNumId w:val="17"/>
  </w:num>
  <w:num w:numId="5" w16cid:durableId="331572832">
    <w:abstractNumId w:val="12"/>
  </w:num>
  <w:num w:numId="6" w16cid:durableId="683897280">
    <w:abstractNumId w:val="3"/>
  </w:num>
  <w:num w:numId="7" w16cid:durableId="386610471">
    <w:abstractNumId w:val="15"/>
  </w:num>
  <w:num w:numId="8" w16cid:durableId="1821850055">
    <w:abstractNumId w:val="13"/>
  </w:num>
  <w:num w:numId="9" w16cid:durableId="1862235801">
    <w:abstractNumId w:val="4"/>
  </w:num>
  <w:num w:numId="10" w16cid:durableId="1808207433">
    <w:abstractNumId w:val="0"/>
  </w:num>
  <w:num w:numId="11" w16cid:durableId="565842137">
    <w:abstractNumId w:val="18"/>
  </w:num>
  <w:num w:numId="12" w16cid:durableId="796727320">
    <w:abstractNumId w:val="5"/>
  </w:num>
  <w:num w:numId="13" w16cid:durableId="839851276">
    <w:abstractNumId w:val="1"/>
  </w:num>
  <w:num w:numId="14" w16cid:durableId="434133296">
    <w:abstractNumId w:val="20"/>
  </w:num>
  <w:num w:numId="15" w16cid:durableId="603731297">
    <w:abstractNumId w:val="10"/>
  </w:num>
  <w:num w:numId="16" w16cid:durableId="585309838">
    <w:abstractNumId w:val="9"/>
  </w:num>
  <w:num w:numId="17" w16cid:durableId="1202086344">
    <w:abstractNumId w:val="2"/>
  </w:num>
  <w:num w:numId="18" w16cid:durableId="740521928">
    <w:abstractNumId w:val="6"/>
  </w:num>
  <w:num w:numId="19" w16cid:durableId="1103112972">
    <w:abstractNumId w:val="8"/>
  </w:num>
  <w:num w:numId="20" w16cid:durableId="450322425">
    <w:abstractNumId w:val="19"/>
  </w:num>
  <w:num w:numId="21" w16cid:durableId="41636713">
    <w:abstractNumId w:val="21"/>
  </w:num>
  <w:num w:numId="22" w16cid:durableId="27146885">
    <w:abstractNumId w:val="14"/>
  </w:num>
  <w:num w:numId="23" w16cid:durableId="137184737">
    <w:abstractNumId w:val="11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6601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38bb83a@outlook.cz">
    <w15:presenceInfo w15:providerId="Windows Live" w15:userId="1c2d34a9db2a2f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313"/>
    <w:rsid w:val="00000AD9"/>
    <w:rsid w:val="00022D04"/>
    <w:rsid w:val="00054DA1"/>
    <w:rsid w:val="00090234"/>
    <w:rsid w:val="000E1313"/>
    <w:rsid w:val="00190853"/>
    <w:rsid w:val="00191DF0"/>
    <w:rsid w:val="001A5A63"/>
    <w:rsid w:val="001C7649"/>
    <w:rsid w:val="001F1570"/>
    <w:rsid w:val="00254E2D"/>
    <w:rsid w:val="002D4657"/>
    <w:rsid w:val="002D4F07"/>
    <w:rsid w:val="00401DD9"/>
    <w:rsid w:val="00466DD8"/>
    <w:rsid w:val="004C06B6"/>
    <w:rsid w:val="004D4C8B"/>
    <w:rsid w:val="00574953"/>
    <w:rsid w:val="00595566"/>
    <w:rsid w:val="005E1E47"/>
    <w:rsid w:val="006502C9"/>
    <w:rsid w:val="00650A84"/>
    <w:rsid w:val="00661DFB"/>
    <w:rsid w:val="006B7A7A"/>
    <w:rsid w:val="006D55E9"/>
    <w:rsid w:val="00740C4A"/>
    <w:rsid w:val="00890AE9"/>
    <w:rsid w:val="008A5438"/>
    <w:rsid w:val="008F4B2F"/>
    <w:rsid w:val="009308A8"/>
    <w:rsid w:val="00981328"/>
    <w:rsid w:val="00986F90"/>
    <w:rsid w:val="009E519A"/>
    <w:rsid w:val="00A76DE3"/>
    <w:rsid w:val="00AA3991"/>
    <w:rsid w:val="00AA723C"/>
    <w:rsid w:val="00B52C26"/>
    <w:rsid w:val="00B74550"/>
    <w:rsid w:val="00B75173"/>
    <w:rsid w:val="00B80966"/>
    <w:rsid w:val="00BC0559"/>
    <w:rsid w:val="00C55642"/>
    <w:rsid w:val="00CB3169"/>
    <w:rsid w:val="00CD21C0"/>
    <w:rsid w:val="00CD5F21"/>
    <w:rsid w:val="00CE0804"/>
    <w:rsid w:val="00CE3548"/>
    <w:rsid w:val="00D37597"/>
    <w:rsid w:val="00DB040E"/>
    <w:rsid w:val="00DE0CEE"/>
    <w:rsid w:val="00E01E8D"/>
    <w:rsid w:val="00E15636"/>
    <w:rsid w:val="00E21468"/>
    <w:rsid w:val="00E44EDC"/>
    <w:rsid w:val="00E617D2"/>
    <w:rsid w:val="00EC6497"/>
    <w:rsid w:val="00EF13D3"/>
    <w:rsid w:val="00FA21C8"/>
    <w:rsid w:val="00FA28A1"/>
    <w:rsid w:val="00FF6195"/>
    <w:rsid w:val="010ECC29"/>
    <w:rsid w:val="0FA116FF"/>
    <w:rsid w:val="20EA4C31"/>
    <w:rsid w:val="30304EF5"/>
    <w:rsid w:val="32F34703"/>
    <w:rsid w:val="35A55005"/>
    <w:rsid w:val="392A388D"/>
    <w:rsid w:val="3D97398D"/>
    <w:rsid w:val="4E874B45"/>
    <w:rsid w:val="535B6910"/>
    <w:rsid w:val="6BA90581"/>
    <w:rsid w:val="6D205CA6"/>
    <w:rsid w:val="7433B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071E"/>
  <w15:docId w15:val="{496700E8-B917-41EF-8B9C-E5FEC3B0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1313"/>
    <w:pPr>
      <w:tabs>
        <w:tab w:val="left" w:pos="2268"/>
      </w:tabs>
      <w:spacing w:after="0" w:line="240" w:lineRule="auto"/>
      <w:jc w:val="both"/>
    </w:pPr>
    <w:rPr>
      <w:rFonts w:ascii="Courier New" w:eastAsia="Times New Roman" w:hAnsi="Courier New" w:cs="Times New Roman"/>
      <w:szCs w:val="20"/>
      <w:lang w:eastAsia="cs-CZ"/>
    </w:rPr>
  </w:style>
  <w:style w:type="paragraph" w:styleId="Nadpis2">
    <w:name w:val="heading 2"/>
    <w:next w:val="Normln"/>
    <w:link w:val="Nadpis2Char"/>
    <w:qFormat/>
    <w:rsid w:val="0059556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E13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E1313"/>
    <w:rPr>
      <w:rFonts w:ascii="Courier New" w:eastAsia="Times New Roman" w:hAnsi="Courier New" w:cs="Times New Roman"/>
      <w:szCs w:val="20"/>
      <w:lang w:eastAsia="cs-CZ"/>
    </w:rPr>
  </w:style>
  <w:style w:type="paragraph" w:customStyle="1" w:styleId="Textodstavce">
    <w:name w:val="Text odstavce"/>
    <w:basedOn w:val="Normln"/>
    <w:rsid w:val="000E1313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0E1313"/>
    <w:pPr>
      <w:numPr>
        <w:ilvl w:val="2"/>
        <w:numId w:val="1"/>
      </w:numPr>
      <w:outlineLvl w:val="8"/>
    </w:pPr>
  </w:style>
  <w:style w:type="paragraph" w:customStyle="1" w:styleId="Textpsmene">
    <w:name w:val="Text písmene"/>
    <w:rsid w:val="000E1313"/>
    <w:pPr>
      <w:numPr>
        <w:ilvl w:val="1"/>
        <w:numId w:val="1"/>
      </w:numPr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MSaCour12Tun">
    <w:name w:val="TMS a) Cour 12 Tučné"/>
    <w:next w:val="TMSVLnormZarVlevo"/>
    <w:rsid w:val="000E1313"/>
    <w:pPr>
      <w:keepNext/>
      <w:numPr>
        <w:ilvl w:val="1"/>
        <w:numId w:val="2"/>
      </w:numPr>
      <w:spacing w:before="120" w:after="0"/>
    </w:pPr>
    <w:rPr>
      <w:rFonts w:ascii="Courier New" w:eastAsia="Times New Roman" w:hAnsi="Courier New" w:cs="Times New Roman"/>
      <w:b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E1313"/>
    <w:pPr>
      <w:ind w:left="708"/>
    </w:pPr>
  </w:style>
  <w:style w:type="paragraph" w:styleId="Zkladntext3">
    <w:name w:val="Body Text 3"/>
    <w:basedOn w:val="Normln"/>
    <w:link w:val="Zkladntext3Char"/>
    <w:rsid w:val="000E131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E1313"/>
    <w:rPr>
      <w:rFonts w:ascii="Courier New" w:eastAsia="Times New Roman" w:hAnsi="Courier New" w:cs="Times New Roman"/>
      <w:sz w:val="16"/>
      <w:szCs w:val="16"/>
      <w:lang w:eastAsia="cs-CZ"/>
    </w:rPr>
  </w:style>
  <w:style w:type="paragraph" w:customStyle="1" w:styleId="TMSVLnadpis11T">
    <w:name w:val="TMS VL nadpis 11 T"/>
    <w:next w:val="TMSVLnormZarVlevo"/>
    <w:rsid w:val="000E1313"/>
    <w:pPr>
      <w:keepNext/>
      <w:numPr>
        <w:ilvl w:val="2"/>
        <w:numId w:val="2"/>
      </w:numPr>
      <w:tabs>
        <w:tab w:val="left" w:pos="964"/>
      </w:tabs>
      <w:spacing w:before="120" w:after="120" w:line="240" w:lineRule="auto"/>
      <w:contextualSpacing/>
    </w:pPr>
    <w:rPr>
      <w:rFonts w:ascii="Courier New" w:eastAsia="Times New Roman" w:hAnsi="Courier New" w:cs="Times New Roman"/>
      <w:b/>
      <w:szCs w:val="27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E13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E1313"/>
    <w:rPr>
      <w:rFonts w:ascii="Courier New" w:eastAsia="Times New Roman" w:hAnsi="Courier New" w:cs="Times New Roman"/>
      <w:szCs w:val="20"/>
      <w:lang w:eastAsia="cs-CZ"/>
    </w:rPr>
  </w:style>
  <w:style w:type="paragraph" w:customStyle="1" w:styleId="TMSnadpis11">
    <w:name w:val="TMS nadpis 11"/>
    <w:rsid w:val="000E1313"/>
    <w:pPr>
      <w:keepNext/>
      <w:numPr>
        <w:ilvl w:val="3"/>
        <w:numId w:val="2"/>
      </w:numPr>
      <w:tabs>
        <w:tab w:val="left" w:pos="964"/>
      </w:tabs>
      <w:spacing w:before="120" w:after="120" w:line="240" w:lineRule="auto"/>
      <w:contextualSpacing/>
    </w:pPr>
    <w:rPr>
      <w:rFonts w:ascii="Courier New" w:eastAsia="Times New Roman" w:hAnsi="Courier New" w:cs="Times New Roman"/>
      <w:szCs w:val="27"/>
      <w:lang w:eastAsia="cs-CZ"/>
    </w:rPr>
  </w:style>
  <w:style w:type="paragraph" w:customStyle="1" w:styleId="TMSVLnormZarVlevo">
    <w:name w:val="TMS VL norm+ZarVlevo"/>
    <w:qFormat/>
    <w:rsid w:val="000E1313"/>
    <w:pPr>
      <w:spacing w:after="0" w:line="240" w:lineRule="auto"/>
      <w:contextualSpacing/>
    </w:pPr>
    <w:rPr>
      <w:rFonts w:ascii="Courier New" w:eastAsia="Times New Roman" w:hAnsi="Courier New" w:cs="Times New Roman"/>
      <w:szCs w:val="20"/>
      <w:lang w:eastAsia="cs-CZ"/>
    </w:rPr>
  </w:style>
  <w:style w:type="paragraph" w:customStyle="1" w:styleId="TMSCourier13bTun">
    <w:name w:val="TMS Courier 13 b. Tučné"/>
    <w:rsid w:val="000E1313"/>
    <w:pPr>
      <w:keepNext/>
      <w:numPr>
        <w:numId w:val="2"/>
      </w:numPr>
      <w:spacing w:before="240" w:after="0" w:line="240" w:lineRule="auto"/>
    </w:pPr>
    <w:rPr>
      <w:rFonts w:ascii="Courier New" w:eastAsia="Times New Roman" w:hAnsi="Courier New" w:cs="Times New Roman"/>
      <w:b/>
      <w:bCs/>
      <w:sz w:val="26"/>
      <w:szCs w:val="20"/>
      <w:lang w:eastAsia="cs-CZ"/>
    </w:rPr>
  </w:style>
  <w:style w:type="paragraph" w:customStyle="1" w:styleId="Zkladntext21">
    <w:name w:val="Základní text 21"/>
    <w:basedOn w:val="Normln"/>
    <w:rsid w:val="000E1313"/>
    <w:pPr>
      <w:tabs>
        <w:tab w:val="clear" w:pos="2268"/>
      </w:tabs>
      <w:overflowPunct w:val="0"/>
      <w:autoSpaceDE w:val="0"/>
      <w:autoSpaceDN w:val="0"/>
      <w:adjustRightInd w:val="0"/>
      <w:spacing w:before="120" w:line="360" w:lineRule="auto"/>
      <w:textAlignment w:val="baseline"/>
    </w:pPr>
    <w:rPr>
      <w:rFonts w:ascii="Times New Roman" w:hAnsi="Times New Roman"/>
      <w:sz w:val="20"/>
    </w:rPr>
  </w:style>
  <w:style w:type="paragraph" w:customStyle="1" w:styleId="TMSnadpis11b">
    <w:name w:val="TMS nadpis 11 b"/>
    <w:basedOn w:val="TMSVLnormZarVlevo"/>
    <w:next w:val="TMSVLnormZarVlevo"/>
    <w:qFormat/>
    <w:rsid w:val="000E1313"/>
    <w:pPr>
      <w:keepNext/>
      <w:numPr>
        <w:ilvl w:val="4"/>
        <w:numId w:val="2"/>
      </w:numPr>
      <w:spacing w:before="120" w:after="60"/>
      <w:contextualSpacing w:val="0"/>
    </w:pPr>
  </w:style>
  <w:style w:type="paragraph" w:customStyle="1" w:styleId="TMSVLnorm2">
    <w:name w:val="TMS VL norm 2"/>
    <w:basedOn w:val="TMSVLnormZarVlevo"/>
    <w:qFormat/>
    <w:rsid w:val="000E1313"/>
    <w:rPr>
      <w:rFonts w:ascii="Courier" w:hAnsi="Courier"/>
    </w:rPr>
  </w:style>
  <w:style w:type="paragraph" w:styleId="Bezmezer">
    <w:name w:val="No Spacing"/>
    <w:uiPriority w:val="1"/>
    <w:qFormat/>
    <w:rsid w:val="000E13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MSmezidek">
    <w:name w:val="TMS meziřádek"/>
    <w:basedOn w:val="TMSVLnormZarVlevo"/>
    <w:qFormat/>
    <w:rsid w:val="000E1313"/>
    <w:pPr>
      <w:spacing w:line="120" w:lineRule="auto"/>
    </w:pPr>
    <w:rPr>
      <w:sz w:val="16"/>
    </w:rPr>
  </w:style>
  <w:style w:type="paragraph" w:styleId="Zkladntext2">
    <w:name w:val="Body Text 2"/>
    <w:basedOn w:val="Normln"/>
    <w:link w:val="Zkladntext2Char"/>
    <w:rsid w:val="000E1313"/>
    <w:pPr>
      <w:tabs>
        <w:tab w:val="clear" w:pos="2268"/>
      </w:tabs>
      <w:spacing w:after="120" w:line="480" w:lineRule="auto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E131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VJTCalibri11norzarvlevo">
    <w:name w:val="VJT Calibri 11 nor. zar_vlevo"/>
    <w:qFormat/>
    <w:rsid w:val="008F4B2F"/>
    <w:pPr>
      <w:widowControl w:val="0"/>
      <w:spacing w:after="0" w:line="240" w:lineRule="auto"/>
      <w:ind w:firstLine="1134"/>
      <w:jc w:val="both"/>
    </w:pPr>
    <w:rPr>
      <w:rFonts w:ascii="Calibri" w:eastAsia="Times New Roman" w:hAnsi="Calibri" w:cs="Times New Roman"/>
      <w:szCs w:val="20"/>
      <w:lang w:eastAsia="cs-CZ"/>
    </w:rPr>
  </w:style>
  <w:style w:type="paragraph" w:customStyle="1" w:styleId="VJTCalibrinadpis11">
    <w:name w:val="VJT Calibri nadpis 11"/>
    <w:basedOn w:val="VJTCalibri11norzarvlevo"/>
    <w:next w:val="VJTCalibri11norzarvlevo"/>
    <w:qFormat/>
    <w:rsid w:val="008F4B2F"/>
    <w:pPr>
      <w:keepNext/>
      <w:spacing w:before="120" w:after="60"/>
    </w:pPr>
    <w:rPr>
      <w:b/>
    </w:rPr>
  </w:style>
  <w:style w:type="paragraph" w:customStyle="1" w:styleId="StylTextpsmeneArial11bTun">
    <w:name w:val="Styl Text písmene + Arial 11 b. Tučné"/>
    <w:rsid w:val="006502C9"/>
    <w:pPr>
      <w:numPr>
        <w:numId w:val="4"/>
      </w:numPr>
      <w:spacing w:before="240"/>
      <w:ind w:left="357" w:hanging="357"/>
    </w:pPr>
    <w:rPr>
      <w:rFonts w:ascii="Courier New" w:eastAsia="Times New Roman" w:hAnsi="Courier New" w:cs="Times New Roman"/>
      <w:b/>
      <w:bCs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9556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95566"/>
    <w:pPr>
      <w:tabs>
        <w:tab w:val="clear" w:pos="2268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95566"/>
    <w:rPr>
      <w:rFonts w:ascii="Courier New" w:eastAsia="Times New Roman" w:hAnsi="Courier New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46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657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D37597"/>
    <w:pPr>
      <w:spacing w:after="0" w:line="240" w:lineRule="auto"/>
    </w:pPr>
    <w:rPr>
      <w:rFonts w:ascii="Courier New" w:eastAsia="Times New Roman" w:hAnsi="Courier New" w:cs="Times New Roman"/>
      <w:szCs w:val="20"/>
      <w:lang w:eastAsia="cs-CZ"/>
    </w:rPr>
  </w:style>
  <w:style w:type="character" w:customStyle="1" w:styleId="Zkladntext1">
    <w:name w:val="Základní text 1"/>
    <w:rsid w:val="006B7A7A"/>
    <w:rPr>
      <w:rFonts w:ascii="Arial Narrow" w:hAnsi="Arial Narrow" w:cs="Wingdings"/>
      <w:szCs w:val="20"/>
    </w:rPr>
  </w:style>
  <w:style w:type="paragraph" w:customStyle="1" w:styleId="dka">
    <w:name w:val="Řádka"/>
    <w:link w:val="dkaChar"/>
    <w:rsid w:val="006B7A7A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cs-CZ"/>
    </w:rPr>
  </w:style>
  <w:style w:type="character" w:customStyle="1" w:styleId="dkaChar">
    <w:name w:val="Řádka Char"/>
    <w:link w:val="dka"/>
    <w:rsid w:val="006B7A7A"/>
    <w:rPr>
      <w:rFonts w:ascii="Arial" w:eastAsia="Times New Roman" w:hAnsi="Arial" w:cs="Times New Roman"/>
      <w:color w:val="000000"/>
      <w:szCs w:val="20"/>
      <w:lang w:eastAsia="cs-CZ"/>
    </w:rPr>
  </w:style>
  <w:style w:type="paragraph" w:customStyle="1" w:styleId="StylZkladntextCourierNew11bnenTunDolevadko">
    <w:name w:val="Styl Základní text + Courier New 11 b. není Tučné Doleva Řádko..."/>
    <w:basedOn w:val="Zkladntext"/>
    <w:rsid w:val="006B7A7A"/>
    <w:pPr>
      <w:tabs>
        <w:tab w:val="clear" w:pos="2268"/>
      </w:tabs>
      <w:spacing w:after="0"/>
      <w:jc w:val="left"/>
    </w:pPr>
    <w:rPr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C70A003438F40BB0B4D0EAF300461" ma:contentTypeVersion="13" ma:contentTypeDescription="Vytvoří nový dokument" ma:contentTypeScope="" ma:versionID="791fa2d5c75daa177beb07d0e9627631">
  <xsd:schema xmlns:xsd="http://www.w3.org/2001/XMLSchema" xmlns:xs="http://www.w3.org/2001/XMLSchema" xmlns:p="http://schemas.microsoft.com/office/2006/metadata/properties" xmlns:ns2="7121e18b-0634-4c33-baa3-f3de9a020fe8" xmlns:ns3="2c3c911c-8a77-4291-a0b8-f595f9f41878" targetNamespace="http://schemas.microsoft.com/office/2006/metadata/properties" ma:root="true" ma:fieldsID="80de5c5efb14a295029dcd6195a67785" ns2:_="" ns3:_="">
    <xsd:import namespace="7121e18b-0634-4c33-baa3-f3de9a020fe8"/>
    <xsd:import namespace="2c3c911c-8a77-4291-a0b8-f595f9f41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1e18b-0634-4c33-baa3-f3de9a020f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bce56c0d-8add-4fe5-85a8-9b3e3d2b7a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c911c-8a77-4291-a0b8-f595f9f4187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aa7d8d-1596-48b5-93c8-cb03a9e14a2d}" ma:internalName="TaxCatchAll" ma:showField="CatchAllData" ma:web="2c3c911c-8a77-4291-a0b8-f595f9f41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80682-EA42-4A09-A4F1-5C93D95042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01F59-4492-4E39-8AD5-EB8EE1A446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3926</Words>
  <Characters>23169</Characters>
  <Application>Microsoft Office Word</Application>
  <DocSecurity>0</DocSecurity>
  <Lines>193</Lines>
  <Paragraphs>54</Paragraphs>
  <ScaleCrop>false</ScaleCrop>
  <Company/>
  <LinksUpToDate>false</LinksUpToDate>
  <CharactersWithSpaces>27041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brigadnik</dc:creator>
  <cp:lastModifiedBy>a38bb83a@outlook.cz</cp:lastModifiedBy>
  <cp:revision>30</cp:revision>
  <cp:lastPrinted>2019-02-11T14:23:00Z</cp:lastPrinted>
  <dcterms:created xsi:type="dcterms:W3CDTF">2016-07-19T10:58:00Z</dcterms:created>
  <dcterms:modified xsi:type="dcterms:W3CDTF">2024-02-19T09:23:00Z</dcterms:modified>
</cp:coreProperties>
</file>